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E1221" w14:textId="77777777" w:rsidR="00681717" w:rsidRDefault="00681717" w:rsidP="00681717">
      <w:pPr>
        <w:pStyle w:val="RLnzevsmlouvy"/>
        <w:rPr>
          <w:sz w:val="22"/>
          <w:szCs w:val="22"/>
        </w:rPr>
      </w:pPr>
      <w:r>
        <w:t>SMLOUVA O POSKYTOVÁNÍ služeb odpadového hospodářství v oblasti Směsného komunálního odpadu a mimořádného odstraňování odpadu</w:t>
      </w:r>
    </w:p>
    <w:p w14:paraId="531A5FDE" w14:textId="77777777" w:rsidR="00681717" w:rsidRDefault="00681717" w:rsidP="00681717">
      <w:pPr>
        <w:pStyle w:val="RLdajeosmluvnstran"/>
        <w:rPr>
          <w:szCs w:val="22"/>
        </w:rPr>
      </w:pPr>
      <w:r>
        <w:rPr>
          <w:szCs w:val="22"/>
        </w:rPr>
        <w:t>Smluvní strany:</w:t>
      </w:r>
    </w:p>
    <w:p w14:paraId="35DCA65C" w14:textId="77777777" w:rsidR="00681717" w:rsidRDefault="00681717" w:rsidP="00681717">
      <w:pPr>
        <w:pStyle w:val="RLdajeosmluvnstran"/>
        <w:rPr>
          <w:szCs w:val="22"/>
        </w:rPr>
      </w:pPr>
    </w:p>
    <w:p w14:paraId="6CE6E1AC" w14:textId="77777777" w:rsidR="00681717" w:rsidRDefault="00681717" w:rsidP="00681717">
      <w:pPr>
        <w:pStyle w:val="RLProhlensmluvnchstran"/>
        <w:rPr>
          <w:szCs w:val="22"/>
          <w:highlight w:val="yellow"/>
        </w:rPr>
      </w:pPr>
      <w:r>
        <w:rPr>
          <w:szCs w:val="22"/>
        </w:rPr>
        <w:t>Statutární město Ústí nad Labem</w:t>
      </w:r>
    </w:p>
    <w:p w14:paraId="706C83E9" w14:textId="77777777" w:rsidR="00681717" w:rsidRDefault="00681717" w:rsidP="00681717">
      <w:pPr>
        <w:pStyle w:val="RLdajeosmluvnstran"/>
        <w:rPr>
          <w:szCs w:val="22"/>
        </w:rPr>
      </w:pPr>
      <w:r>
        <w:rPr>
          <w:szCs w:val="22"/>
        </w:rPr>
        <w:t xml:space="preserve">se sídlem: </w:t>
      </w:r>
      <w:r>
        <w:t>Velká Hradební 2336/8, Ústí nad Labem, PSČ: 401 00</w:t>
      </w:r>
    </w:p>
    <w:p w14:paraId="0E0D6860" w14:textId="77777777" w:rsidR="00681717" w:rsidRDefault="00681717" w:rsidP="00681717">
      <w:pPr>
        <w:pStyle w:val="RLdajeosmluvnstran"/>
        <w:rPr>
          <w:szCs w:val="22"/>
        </w:rPr>
      </w:pPr>
      <w:r>
        <w:rPr>
          <w:szCs w:val="22"/>
        </w:rPr>
        <w:t xml:space="preserve">IČO: </w:t>
      </w:r>
      <w:r>
        <w:t>000 81 531</w:t>
      </w:r>
      <w:r>
        <w:rPr>
          <w:szCs w:val="22"/>
        </w:rPr>
        <w:t xml:space="preserve">, DIČ: </w:t>
      </w:r>
      <w:r>
        <w:t>CZ00081531</w:t>
      </w:r>
    </w:p>
    <w:p w14:paraId="3369DF8D" w14:textId="77777777" w:rsidR="00681717" w:rsidRDefault="00681717" w:rsidP="00681717">
      <w:pPr>
        <w:pStyle w:val="RLdajeosmluvnstran"/>
        <w:rPr>
          <w:szCs w:val="22"/>
        </w:rPr>
      </w:pPr>
      <w:r>
        <w:rPr>
          <w:szCs w:val="22"/>
        </w:rPr>
        <w:t xml:space="preserve">bank. spojení: </w:t>
      </w:r>
      <w:r>
        <w:t>1125411/0100, Komerční banka a.s., Ústí nad Labem</w:t>
      </w:r>
    </w:p>
    <w:p w14:paraId="7FB1F24B" w14:textId="77777777" w:rsidR="00681717" w:rsidRDefault="00681717" w:rsidP="00681717">
      <w:pPr>
        <w:pStyle w:val="RLdajeosmluvnstran"/>
        <w:rPr>
          <w:szCs w:val="22"/>
        </w:rPr>
      </w:pPr>
      <w:r>
        <w:rPr>
          <w:szCs w:val="22"/>
        </w:rPr>
        <w:t xml:space="preserve">zastoupené: </w:t>
      </w:r>
      <w:r>
        <w:t>PhDr. Ing. Petr Nedvědickým, primátorem města Ústí nad Labem</w:t>
      </w:r>
    </w:p>
    <w:p w14:paraId="68A931C9" w14:textId="77777777" w:rsidR="00681717" w:rsidRDefault="00681717" w:rsidP="00681717">
      <w:pPr>
        <w:pStyle w:val="RLdajeosmluvnstran"/>
        <w:rPr>
          <w:szCs w:val="22"/>
        </w:rPr>
      </w:pPr>
      <w:r>
        <w:rPr>
          <w:szCs w:val="22"/>
        </w:rPr>
        <w:t>(dále jen „</w:t>
      </w:r>
      <w:r>
        <w:rPr>
          <w:rStyle w:val="RLProhlensmluvnchstranChar"/>
          <w:szCs w:val="22"/>
        </w:rPr>
        <w:t>Objednatel</w:t>
      </w:r>
      <w:r>
        <w:rPr>
          <w:szCs w:val="22"/>
        </w:rPr>
        <w:t>“)</w:t>
      </w:r>
    </w:p>
    <w:p w14:paraId="3DE7E6AD" w14:textId="77777777" w:rsidR="00681717" w:rsidRDefault="00681717" w:rsidP="00681717">
      <w:pPr>
        <w:pStyle w:val="RLdajeosmluvnstran"/>
        <w:rPr>
          <w:szCs w:val="22"/>
        </w:rPr>
      </w:pPr>
      <w:r>
        <w:rPr>
          <w:rStyle w:val="Kurzva"/>
          <w:szCs w:val="22"/>
        </w:rPr>
        <w:t xml:space="preserve">číslo smlouvy: </w:t>
      </w:r>
      <w:r>
        <w:rPr>
          <w:highlight w:val="green"/>
        </w:rPr>
        <w:t>[BUDE DOPLNĚNO]</w:t>
      </w:r>
    </w:p>
    <w:p w14:paraId="048961F4" w14:textId="77777777" w:rsidR="00681717" w:rsidRDefault="00681717" w:rsidP="00681717">
      <w:pPr>
        <w:pStyle w:val="RLdajeosmluvnstran"/>
        <w:rPr>
          <w:szCs w:val="22"/>
        </w:rPr>
      </w:pPr>
    </w:p>
    <w:p w14:paraId="257F7EB8" w14:textId="77777777" w:rsidR="00681717" w:rsidRDefault="00681717" w:rsidP="00681717">
      <w:pPr>
        <w:pStyle w:val="RLdajeosmluvnstran"/>
        <w:rPr>
          <w:szCs w:val="22"/>
        </w:rPr>
      </w:pPr>
      <w:r>
        <w:rPr>
          <w:szCs w:val="22"/>
        </w:rPr>
        <w:t>a</w:t>
      </w:r>
    </w:p>
    <w:p w14:paraId="272D31B6" w14:textId="77777777" w:rsidR="00681717" w:rsidRDefault="00681717" w:rsidP="00681717">
      <w:pPr>
        <w:pStyle w:val="RLdajeosmluvnstran"/>
        <w:rPr>
          <w:szCs w:val="22"/>
        </w:rPr>
      </w:pPr>
    </w:p>
    <w:p w14:paraId="0BD8D6EE" w14:textId="77777777" w:rsidR="00681717" w:rsidRDefault="00681717" w:rsidP="00681717">
      <w:pPr>
        <w:pStyle w:val="RLProhlensmluvnchstran"/>
        <w:rPr>
          <w:szCs w:val="22"/>
          <w:highlight w:val="yellow"/>
        </w:rPr>
      </w:pPr>
      <w:r>
        <w:rPr>
          <w:szCs w:val="22"/>
          <w:highlight w:val="yellow"/>
        </w:rPr>
        <w:t>[DOPLNÍ DODAVATEL]</w:t>
      </w:r>
    </w:p>
    <w:p w14:paraId="18BA2AB3" w14:textId="77777777" w:rsidR="00681717" w:rsidRDefault="00681717" w:rsidP="00681717">
      <w:pPr>
        <w:pStyle w:val="RLdajeosmluvnstran"/>
        <w:rPr>
          <w:szCs w:val="22"/>
        </w:rPr>
      </w:pPr>
      <w:r>
        <w:rPr>
          <w:szCs w:val="22"/>
        </w:rPr>
        <w:t xml:space="preserve">se sídlem: </w:t>
      </w:r>
      <w:r>
        <w:rPr>
          <w:szCs w:val="22"/>
          <w:highlight w:val="yellow"/>
        </w:rPr>
        <w:t>[DOPLNÍ DODAVATEL]</w:t>
      </w:r>
    </w:p>
    <w:p w14:paraId="3904DE62" w14:textId="77777777" w:rsidR="00681717" w:rsidRDefault="00681717" w:rsidP="00681717">
      <w:pPr>
        <w:pStyle w:val="RLdajeosmluvnstran"/>
        <w:rPr>
          <w:szCs w:val="22"/>
        </w:rPr>
      </w:pPr>
      <w:r>
        <w:rPr>
          <w:szCs w:val="22"/>
        </w:rPr>
        <w:t xml:space="preserve">IČO: </w:t>
      </w:r>
      <w:r>
        <w:rPr>
          <w:szCs w:val="22"/>
          <w:highlight w:val="yellow"/>
        </w:rPr>
        <w:t>[DOPLNÍ DODAVATEL]</w:t>
      </w:r>
      <w:r>
        <w:rPr>
          <w:szCs w:val="22"/>
        </w:rPr>
        <w:t xml:space="preserve">, DIČ: </w:t>
      </w:r>
      <w:r>
        <w:rPr>
          <w:szCs w:val="22"/>
          <w:highlight w:val="yellow"/>
        </w:rPr>
        <w:t>[DOPLNÍ DODAVATEL]</w:t>
      </w:r>
    </w:p>
    <w:p w14:paraId="0AD428C7" w14:textId="77777777" w:rsidR="00681717" w:rsidRDefault="00681717" w:rsidP="00681717">
      <w:pPr>
        <w:pStyle w:val="RLdajeosmluvnstran"/>
        <w:rPr>
          <w:szCs w:val="22"/>
        </w:rPr>
      </w:pPr>
      <w:r>
        <w:rPr>
          <w:szCs w:val="22"/>
        </w:rPr>
        <w:t xml:space="preserve">společnost zapsaná v obchodním rejstříku vedeném </w:t>
      </w:r>
      <w:r>
        <w:rPr>
          <w:szCs w:val="22"/>
          <w:highlight w:val="yellow"/>
        </w:rPr>
        <w:t>[DOPLNÍ DODAVATEL]</w:t>
      </w:r>
      <w:r>
        <w:rPr>
          <w:szCs w:val="22"/>
        </w:rPr>
        <w:t xml:space="preserve"> soudem v </w:t>
      </w:r>
      <w:r>
        <w:rPr>
          <w:szCs w:val="22"/>
          <w:highlight w:val="yellow"/>
        </w:rPr>
        <w:t>[DOPLNÍ DODAVATEL]</w:t>
      </w:r>
      <w:r>
        <w:rPr>
          <w:szCs w:val="22"/>
        </w:rPr>
        <w:t>,</w:t>
      </w:r>
    </w:p>
    <w:p w14:paraId="082CFF3D" w14:textId="77777777" w:rsidR="00681717" w:rsidRDefault="00681717" w:rsidP="00681717">
      <w:pPr>
        <w:pStyle w:val="RLdajeosmluvnstran"/>
        <w:rPr>
          <w:szCs w:val="22"/>
        </w:rPr>
      </w:pPr>
      <w:r>
        <w:rPr>
          <w:szCs w:val="22"/>
        </w:rPr>
        <w:t xml:space="preserve">oddíl </w:t>
      </w:r>
      <w:r>
        <w:rPr>
          <w:szCs w:val="22"/>
          <w:highlight w:val="yellow"/>
        </w:rPr>
        <w:t>[DOPLNÍ DODAVATEL]</w:t>
      </w:r>
      <w:r>
        <w:rPr>
          <w:szCs w:val="22"/>
        </w:rPr>
        <w:t xml:space="preserve">, vložka </w:t>
      </w:r>
      <w:r>
        <w:rPr>
          <w:szCs w:val="22"/>
          <w:highlight w:val="yellow"/>
        </w:rPr>
        <w:t>[DOPLNÍ DODAVATEL]</w:t>
      </w:r>
    </w:p>
    <w:p w14:paraId="41486954" w14:textId="77777777" w:rsidR="00681717" w:rsidRDefault="00681717" w:rsidP="00681717">
      <w:pPr>
        <w:pStyle w:val="RLdajeosmluvnstran"/>
        <w:rPr>
          <w:szCs w:val="22"/>
        </w:rPr>
      </w:pPr>
      <w:r>
        <w:rPr>
          <w:szCs w:val="22"/>
        </w:rPr>
        <w:t xml:space="preserve">bank. spojení: </w:t>
      </w:r>
      <w:r>
        <w:rPr>
          <w:szCs w:val="22"/>
          <w:highlight w:val="yellow"/>
        </w:rPr>
        <w:t>[DOPLNÍ DODAVATEL]</w:t>
      </w:r>
      <w:r>
        <w:rPr>
          <w:szCs w:val="22"/>
        </w:rPr>
        <w:t xml:space="preserve">, č. účtu: </w:t>
      </w:r>
      <w:r>
        <w:rPr>
          <w:szCs w:val="22"/>
          <w:highlight w:val="yellow"/>
        </w:rPr>
        <w:t>[DOPLNÍ DODAVATEL]</w:t>
      </w:r>
    </w:p>
    <w:p w14:paraId="11FD8EC4" w14:textId="77777777" w:rsidR="00681717" w:rsidRDefault="00681717" w:rsidP="00681717">
      <w:pPr>
        <w:pStyle w:val="RLdajeosmluvnstran"/>
        <w:rPr>
          <w:szCs w:val="22"/>
        </w:rPr>
      </w:pPr>
      <w:r>
        <w:rPr>
          <w:szCs w:val="22"/>
        </w:rPr>
        <w:t xml:space="preserve">zastoupená: </w:t>
      </w:r>
      <w:r>
        <w:rPr>
          <w:szCs w:val="22"/>
          <w:highlight w:val="yellow"/>
        </w:rPr>
        <w:t>[DOPLNÍ DODAVATEL]</w:t>
      </w:r>
      <w:r>
        <w:rPr>
          <w:szCs w:val="22"/>
        </w:rPr>
        <w:t xml:space="preserve">, </w:t>
      </w:r>
      <w:r>
        <w:rPr>
          <w:szCs w:val="22"/>
          <w:highlight w:val="yellow"/>
        </w:rPr>
        <w:t>[DOPLNÍ DODAVATEL]</w:t>
      </w:r>
    </w:p>
    <w:p w14:paraId="475AA11C" w14:textId="77777777" w:rsidR="00681717" w:rsidRDefault="00681717" w:rsidP="00681717">
      <w:pPr>
        <w:pStyle w:val="RLdajeosmluvnstran"/>
        <w:rPr>
          <w:szCs w:val="22"/>
        </w:rPr>
      </w:pPr>
      <w:r>
        <w:rPr>
          <w:szCs w:val="22"/>
        </w:rPr>
        <w:t>(dále jen „</w:t>
      </w:r>
      <w:r>
        <w:rPr>
          <w:rStyle w:val="RLProhlensmluvnchstranChar"/>
          <w:szCs w:val="22"/>
        </w:rPr>
        <w:t>Poskytovatel</w:t>
      </w:r>
      <w:r>
        <w:rPr>
          <w:szCs w:val="22"/>
        </w:rPr>
        <w:t>“)</w:t>
      </w:r>
    </w:p>
    <w:p w14:paraId="7AE399F1" w14:textId="77777777" w:rsidR="00681717" w:rsidRDefault="00681717" w:rsidP="00681717">
      <w:pPr>
        <w:pStyle w:val="RLdajeosmluvnstran"/>
        <w:rPr>
          <w:rStyle w:val="Kurzva"/>
        </w:rPr>
      </w:pPr>
      <w:r>
        <w:rPr>
          <w:rStyle w:val="Kurzva"/>
          <w:szCs w:val="22"/>
        </w:rPr>
        <w:t xml:space="preserve">číslo smlouvy: </w:t>
      </w:r>
      <w:r>
        <w:rPr>
          <w:szCs w:val="22"/>
          <w:highlight w:val="yellow"/>
        </w:rPr>
        <w:t>[DOPLNÍ DODAVATEL]</w:t>
      </w:r>
    </w:p>
    <w:p w14:paraId="0895AC8A" w14:textId="77777777" w:rsidR="00681717" w:rsidRDefault="00681717" w:rsidP="00681717">
      <w:pPr>
        <w:pStyle w:val="RLdajeosmluvnstran"/>
      </w:pPr>
    </w:p>
    <w:p w14:paraId="7108D284" w14:textId="77777777" w:rsidR="00681717" w:rsidRDefault="00681717" w:rsidP="00681717">
      <w:pPr>
        <w:pStyle w:val="RLdajeosmluvnstran"/>
        <w:rPr>
          <w:szCs w:val="22"/>
        </w:rPr>
      </w:pPr>
      <w:r>
        <w:rPr>
          <w:szCs w:val="22"/>
        </w:rPr>
        <w:t xml:space="preserve">dnešního dne uzavřely tuto smlouvu </w:t>
      </w:r>
      <w:r>
        <w:t xml:space="preserve">o poskytování služeb odpadového hospodářství v oblasti směsného komunálního odpadu a mimořádného odstraňování odpadu </w:t>
      </w:r>
      <w:r>
        <w:rPr>
          <w:szCs w:val="22"/>
        </w:rPr>
        <w:t>v souladu s ustanovením § 1746 odst. 2 zákona č. 89/2012 Sb., občanský zákoník (dále jen „</w:t>
      </w:r>
      <w:r>
        <w:rPr>
          <w:rStyle w:val="RLProhlensmluvnchstranChar"/>
          <w:szCs w:val="22"/>
        </w:rPr>
        <w:t>občanský zákoník</w:t>
      </w:r>
      <w:r>
        <w:rPr>
          <w:szCs w:val="22"/>
        </w:rPr>
        <w:t>“) a § 124 zákona č. 134/2016 Sb., o zadávání veřejných zakázek, ve znění pozdějších předpisů (dále jen „</w:t>
      </w:r>
      <w:r>
        <w:rPr>
          <w:b/>
          <w:szCs w:val="22"/>
        </w:rPr>
        <w:t>ZZVZ</w:t>
      </w:r>
      <w:r>
        <w:rPr>
          <w:szCs w:val="22"/>
        </w:rPr>
        <w:t>“).</w:t>
      </w:r>
    </w:p>
    <w:p w14:paraId="7A810E7B" w14:textId="77777777" w:rsidR="00681717" w:rsidRDefault="00681717" w:rsidP="00681717">
      <w:pPr>
        <w:pStyle w:val="RLdajeosmluvnstran"/>
        <w:rPr>
          <w:szCs w:val="22"/>
        </w:rPr>
      </w:pPr>
      <w:r>
        <w:rPr>
          <w:szCs w:val="22"/>
        </w:rPr>
        <w:t>(dále jen „</w:t>
      </w:r>
      <w:r>
        <w:rPr>
          <w:rStyle w:val="RLProhlensmluvnchstranChar"/>
          <w:szCs w:val="22"/>
        </w:rPr>
        <w:t>Smlouva</w:t>
      </w:r>
      <w:r>
        <w:rPr>
          <w:szCs w:val="22"/>
        </w:rPr>
        <w:t>“)</w:t>
      </w:r>
    </w:p>
    <w:p w14:paraId="441580B1" w14:textId="77777777" w:rsidR="00681717" w:rsidRDefault="00681717" w:rsidP="00681717">
      <w:pPr>
        <w:pStyle w:val="RLProhlensmluvnchstran"/>
        <w:rPr>
          <w:szCs w:val="22"/>
        </w:rPr>
      </w:pPr>
      <w:r>
        <w:rPr>
          <w:b w:val="0"/>
          <w:szCs w:val="22"/>
        </w:rPr>
        <w:br w:type="page"/>
      </w:r>
      <w:r>
        <w:rPr>
          <w:szCs w:val="22"/>
        </w:rPr>
        <w:lastRenderedPageBreak/>
        <w:t>Smluvní strany, vědomy si svých závazků v této Smlouvě obsažených a s úmyslem být touto Smlouvou vázány, dohodly se na následujícím znění Smlouvy:</w:t>
      </w:r>
    </w:p>
    <w:p w14:paraId="07F6D175" w14:textId="77777777" w:rsidR="00681717" w:rsidRDefault="00681717" w:rsidP="00681717">
      <w:pPr>
        <w:pStyle w:val="RLlneksmlouvy"/>
        <w:numPr>
          <w:ilvl w:val="0"/>
          <w:numId w:val="2"/>
        </w:numPr>
        <w:rPr>
          <w:szCs w:val="22"/>
        </w:rPr>
      </w:pPr>
      <w:r>
        <w:rPr>
          <w:szCs w:val="22"/>
        </w:rPr>
        <w:t>ÚVODNÍ USTANOVENÍ</w:t>
      </w:r>
    </w:p>
    <w:p w14:paraId="22CE301A" w14:textId="77777777" w:rsidR="00681717" w:rsidRDefault="00681717" w:rsidP="00681717">
      <w:pPr>
        <w:pStyle w:val="RLTextlnkuslovan"/>
        <w:numPr>
          <w:ilvl w:val="1"/>
          <w:numId w:val="2"/>
        </w:numPr>
        <w:rPr>
          <w:szCs w:val="22"/>
        </w:rPr>
      </w:pPr>
      <w:r>
        <w:t>Objednatel prohlašuje, že:</w:t>
      </w:r>
    </w:p>
    <w:p w14:paraId="5B180A91" w14:textId="77777777" w:rsidR="00681717" w:rsidRDefault="00681717" w:rsidP="00681717">
      <w:pPr>
        <w:pStyle w:val="RLTextlnkuslovan"/>
        <w:numPr>
          <w:ilvl w:val="2"/>
          <w:numId w:val="2"/>
        </w:numPr>
        <w:rPr>
          <w:szCs w:val="22"/>
        </w:rPr>
      </w:pPr>
      <w:r>
        <w:t>je statutárním městem oprávněným v rozsahu zákona č. 128/2000 Sb., o obcích, ve znění pozdějších předpisů, vystupovat v právních vztazích svým jménem a nést odpovědnost z těchto vztahů vyplývající;</w:t>
      </w:r>
    </w:p>
    <w:p w14:paraId="445A5490" w14:textId="77777777" w:rsidR="00681717" w:rsidRDefault="00681717" w:rsidP="00681717">
      <w:pPr>
        <w:pStyle w:val="RLTextlnkuslovan"/>
        <w:numPr>
          <w:ilvl w:val="2"/>
          <w:numId w:val="2"/>
        </w:numPr>
        <w:rPr>
          <w:szCs w:val="22"/>
        </w:rPr>
      </w:pPr>
      <w:r>
        <w:rPr>
          <w:szCs w:val="22"/>
        </w:rPr>
        <w:t>je dle § 5 odst. 1 písm. c) zákona č. 541/2020 Sb., o odpadech, ve znění pozdějších předpisů (dále jen „</w:t>
      </w:r>
      <w:r>
        <w:rPr>
          <w:b/>
          <w:szCs w:val="22"/>
        </w:rPr>
        <w:t>Zákon o odpadech</w:t>
      </w:r>
      <w:r>
        <w:rPr>
          <w:szCs w:val="22"/>
        </w:rPr>
        <w:t>“), původcem komunálního odpadu vzniklého na svém území a dále dle § 15 a následujících Zákona o odpadech odpovědným subjektem za nakládání s komunálním odpadem dle obecního systému odpadového hospodářství</w:t>
      </w:r>
      <w:r>
        <w:t>; a</w:t>
      </w:r>
    </w:p>
    <w:p w14:paraId="586AE3C4" w14:textId="77777777" w:rsidR="00681717" w:rsidRDefault="00681717" w:rsidP="00681717">
      <w:pPr>
        <w:pStyle w:val="RLTextlnkuslovan"/>
        <w:numPr>
          <w:ilvl w:val="2"/>
          <w:numId w:val="2"/>
        </w:numPr>
        <w:rPr>
          <w:szCs w:val="22"/>
        </w:rPr>
      </w:pPr>
      <w:r>
        <w:t>splňuje veškeré podmínky a požadavky v této Smlouvě stanovené a je oprávněn tuto smlouvu uzavřít a řádně plnit závazky v ní obsažené.</w:t>
      </w:r>
    </w:p>
    <w:p w14:paraId="17B0ACAC" w14:textId="77777777" w:rsidR="00681717" w:rsidRDefault="00681717" w:rsidP="00681717">
      <w:pPr>
        <w:pStyle w:val="RLTextlnkuslovan"/>
        <w:numPr>
          <w:ilvl w:val="1"/>
          <w:numId w:val="2"/>
        </w:numPr>
      </w:pPr>
      <w:r>
        <w:t>Poskytovatel prohlašuje, že:</w:t>
      </w:r>
    </w:p>
    <w:p w14:paraId="6FDD0D7C" w14:textId="77777777" w:rsidR="00681717" w:rsidRDefault="00681717" w:rsidP="00681717">
      <w:pPr>
        <w:pStyle w:val="RLTextlnkuslovan"/>
        <w:numPr>
          <w:ilvl w:val="2"/>
          <w:numId w:val="2"/>
        </w:numPr>
        <w:rPr>
          <w:szCs w:val="22"/>
        </w:rPr>
      </w:pPr>
      <w:r>
        <w:t xml:space="preserve">je právnickou osobou řádně založenou a existující dle právního řádu </w:t>
      </w:r>
      <w:r>
        <w:rPr>
          <w:szCs w:val="22"/>
          <w:highlight w:val="yellow"/>
        </w:rPr>
        <w:t>[DOPLNÍ DODAVATEL]</w:t>
      </w:r>
      <w:r>
        <w:t>; a</w:t>
      </w:r>
    </w:p>
    <w:p w14:paraId="0E5B476F" w14:textId="77777777" w:rsidR="00681717" w:rsidRDefault="00681717" w:rsidP="00681717">
      <w:pPr>
        <w:pStyle w:val="RLTextlnkuslovan"/>
        <w:numPr>
          <w:ilvl w:val="2"/>
          <w:numId w:val="2"/>
        </w:numPr>
      </w:pPr>
      <w:r>
        <w:t>splňuje veškeré podmínky a požadavky v této Smlouvě stanovené a je oprávněn tuto smlouvu uzavřít a řádně plnit závazky v ní obsažené.</w:t>
      </w:r>
    </w:p>
    <w:p w14:paraId="5ED02AB0" w14:textId="77777777" w:rsidR="00681717" w:rsidRDefault="00681717" w:rsidP="00681717">
      <w:pPr>
        <w:pStyle w:val="RLTextlnkuslovan"/>
        <w:numPr>
          <w:ilvl w:val="1"/>
          <w:numId w:val="2"/>
        </w:numPr>
      </w:pPr>
      <w:r>
        <w:t xml:space="preserve">Objednatel oznámil dne </w:t>
      </w:r>
      <w:r>
        <w:rPr>
          <w:highlight w:val="green"/>
        </w:rPr>
        <w:t>[BUDE DOPLNĚNO]</w:t>
      </w:r>
      <w:r>
        <w:t xml:space="preserve"> oznámením o zahájení otevřeného řízení ve smyslu ZZVZ svůj úmysl zadat veřejnou zakázku s názvem „</w:t>
      </w:r>
      <w:r>
        <w:rPr>
          <w:b/>
          <w:bCs/>
          <w:iCs/>
          <w:caps/>
        </w:rPr>
        <w:t>služby odpadového hospodářství pro Ústí nad Labem</w:t>
      </w:r>
      <w:r>
        <w:t>“, ev. č.</w:t>
      </w:r>
      <w:r>
        <w:rPr>
          <w:b/>
          <w:i/>
          <w:szCs w:val="22"/>
        </w:rPr>
        <w:t xml:space="preserve"> </w:t>
      </w:r>
      <w:r>
        <w:rPr>
          <w:highlight w:val="green"/>
        </w:rPr>
        <w:t>[BUDE DOPLNĚNO]</w:t>
      </w:r>
      <w:r>
        <w:rPr>
          <w:szCs w:val="22"/>
        </w:rPr>
        <w:t xml:space="preserve">, a to konkrétně její část </w:t>
      </w:r>
      <w:r>
        <w:t>1 s názvem „</w:t>
      </w:r>
      <w:r>
        <w:rPr>
          <w:b/>
        </w:rPr>
        <w:t>Odpadové hospodářství – směsný komunální odpad</w:t>
      </w:r>
      <w:r>
        <w:t>“ (dále jen „</w:t>
      </w:r>
      <w:r>
        <w:rPr>
          <w:b/>
        </w:rPr>
        <w:t>Veřejná zakázka</w:t>
      </w:r>
      <w:r>
        <w:t>“; touto zkratkou se dle povahy jednotlivých ustanovení této Smlouvy míní buď označená veřejná zakázka jako celek, nebo pouze její část, v níž došlo k uzavření této Smlouvy). Na základě tohoto zadávacího řízení byla pro plnění Veřejné zakázky vybrána nabídka Poskytovatele v souladu s ustanovením § 122 odst. 1 ZZVZ.</w:t>
      </w:r>
    </w:p>
    <w:p w14:paraId="73029912" w14:textId="77777777" w:rsidR="00681717" w:rsidRDefault="00681717" w:rsidP="00681717">
      <w:pPr>
        <w:pStyle w:val="RLlneksmlouvy"/>
        <w:numPr>
          <w:ilvl w:val="0"/>
          <w:numId w:val="2"/>
        </w:numPr>
      </w:pPr>
      <w:r>
        <w:t>ÚČEL SMLOUVY</w:t>
      </w:r>
    </w:p>
    <w:p w14:paraId="45B74066" w14:textId="030B739B" w:rsidR="00681717" w:rsidRDefault="00681717" w:rsidP="00681717">
      <w:pPr>
        <w:pStyle w:val="RLTextlnkuslovan"/>
        <w:numPr>
          <w:ilvl w:val="1"/>
          <w:numId w:val="2"/>
        </w:numPr>
      </w:pPr>
      <w:r>
        <w:t xml:space="preserve">Účelem této Smlouvy je realizace Veřejné zakázky dle zadávací dokumentace Veřejné zakázky, která tvoří pevně nesvázanou přílohu Smlouvy jako její </w:t>
      </w:r>
      <w:hyperlink w:anchor="ListAnnex05" w:history="1">
        <w:r>
          <w:rPr>
            <w:rStyle w:val="Hypertextovodkaz"/>
          </w:rPr>
          <w:t>Příloha č. 5</w:t>
        </w:r>
      </w:hyperlink>
      <w:r>
        <w:t xml:space="preserve"> (dále jen „</w:t>
      </w:r>
      <w:r>
        <w:rPr>
          <w:b/>
        </w:rPr>
        <w:t>Zadávací dokumentace</w:t>
      </w:r>
      <w:r>
        <w:t xml:space="preserve">“). Obecné vymezení účelu této Smlouvy a zásady jeho provedení jsou dále stanoveny v Zadávací dokumentaci. </w:t>
      </w:r>
    </w:p>
    <w:p w14:paraId="222E6272" w14:textId="77777777" w:rsidR="00681717" w:rsidRDefault="00681717" w:rsidP="00681717">
      <w:pPr>
        <w:pStyle w:val="RLTextlnkuslovan"/>
        <w:numPr>
          <w:ilvl w:val="1"/>
          <w:numId w:val="2"/>
        </w:numPr>
      </w:pPr>
      <w:r>
        <w:t>Poskytovatel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68837DA3" w14:textId="77777777" w:rsidR="00681717" w:rsidRDefault="00681717" w:rsidP="00681717">
      <w:pPr>
        <w:pStyle w:val="RLTextlnkuslovan"/>
        <w:numPr>
          <w:ilvl w:val="2"/>
          <w:numId w:val="2"/>
        </w:numPr>
        <w:rPr>
          <w:lang w:eastAsia="cs-CZ"/>
        </w:rPr>
      </w:pPr>
      <w:r>
        <w:t>v případě jakékoliv nejistoty ohledně výkladu ustanovení této Smlouvy budou tato ustanovení vykládána tak, aby v co nejširší míře zohledňovala účel Veřejné zakázky vyjádřený v Zadávací dokumentaci,</w:t>
      </w:r>
    </w:p>
    <w:p w14:paraId="1777C855" w14:textId="77777777" w:rsidR="00681717" w:rsidRDefault="00681717" w:rsidP="00681717">
      <w:pPr>
        <w:pStyle w:val="RLTextlnkuslovan"/>
        <w:numPr>
          <w:ilvl w:val="2"/>
          <w:numId w:val="2"/>
        </w:numPr>
      </w:pPr>
      <w:r>
        <w:t>v případě chybějících ustanovení této Smlouvy budou použita dostatečně konkrétní ustanovení Zadávací dokumentace.</w:t>
      </w:r>
    </w:p>
    <w:p w14:paraId="694D30DB" w14:textId="77777777" w:rsidR="00681717" w:rsidRDefault="00681717" w:rsidP="00681717">
      <w:pPr>
        <w:pStyle w:val="RLTextlnkuslovan"/>
        <w:numPr>
          <w:ilvl w:val="1"/>
          <w:numId w:val="2"/>
        </w:numPr>
      </w:pPr>
      <w:r>
        <w:lastRenderedPageBreak/>
        <w:t>Poskytovatel je vázán svou nabídkou předloženou Objednateli v rámci zadávacího řízení na zadání Veřejné zakázky, která se pro úpravu vzájemných vztahů vyplývajících z této Smlouvy použije subsidiárně.</w:t>
      </w:r>
    </w:p>
    <w:p w14:paraId="51582271" w14:textId="77777777" w:rsidR="00681717" w:rsidRDefault="00681717" w:rsidP="00681717">
      <w:pPr>
        <w:pStyle w:val="RLlneksmlouvy"/>
        <w:numPr>
          <w:ilvl w:val="0"/>
          <w:numId w:val="2"/>
        </w:numPr>
      </w:pPr>
      <w:bookmarkStart w:id="0" w:name="_Ref404235942"/>
      <w:r>
        <w:t>PŘEDMĚT SMLOUVY</w:t>
      </w:r>
      <w:bookmarkEnd w:id="0"/>
    </w:p>
    <w:p w14:paraId="3D2E1D92" w14:textId="77777777" w:rsidR="00681717" w:rsidRDefault="00681717" w:rsidP="00681717">
      <w:pPr>
        <w:pStyle w:val="RLTextlnkuslovan"/>
        <w:numPr>
          <w:ilvl w:val="1"/>
          <w:numId w:val="2"/>
        </w:numPr>
      </w:pPr>
      <w:r>
        <w:t>Předmětem této Smlouvy je úprava práv a povinností smluvních stran při poskytování a provádění komunálních služeb odpadového hospodářství v oblasti směsného komunálního odpadu a mimořádného odstraňování odpadu (dále jen „</w:t>
      </w:r>
      <w:r>
        <w:rPr>
          <w:b/>
        </w:rPr>
        <w:t>Služba</w:t>
      </w:r>
      <w:r>
        <w:t>“ nebo „</w:t>
      </w:r>
      <w:r>
        <w:rPr>
          <w:b/>
        </w:rPr>
        <w:t>Služby</w:t>
      </w:r>
      <w:r>
        <w:t>“) na území statutárního města Ústí nad Labem.</w:t>
      </w:r>
    </w:p>
    <w:p w14:paraId="2D313FAF" w14:textId="1ABD74EC" w:rsidR="00681717" w:rsidRDefault="00681717" w:rsidP="00681717">
      <w:pPr>
        <w:pStyle w:val="RLTextlnkuslovan"/>
        <w:numPr>
          <w:ilvl w:val="1"/>
          <w:numId w:val="2"/>
        </w:numPr>
      </w:pPr>
      <w:bookmarkStart w:id="1" w:name="_Ref371930189"/>
      <w:r>
        <w:t>Rozsah Služeb zahrnující zejména věcné, místní a časové vymezení, jakož i cenové podmínky a specifická práva a povinnosti smluvních stran související s poskytováním konkrétní Služby je vymezen v katalogových listech, obsažených v </w:t>
      </w:r>
      <w:hyperlink w:anchor="ListAnnex01" w:history="1">
        <w:r>
          <w:rPr>
            <w:rStyle w:val="Hypertextovodkaz"/>
          </w:rPr>
          <w:t>Přílohách č. 1a-b</w:t>
        </w:r>
      </w:hyperlink>
      <w:r>
        <w:t xml:space="preserve"> této Smlouvy (dále jen „</w:t>
      </w:r>
      <w:r>
        <w:rPr>
          <w:b/>
        </w:rPr>
        <w:t>Katalogový list</w:t>
      </w:r>
      <w:r>
        <w:t>“). Služby na základě této Smlouvy jsou poskytovány v prvé řadě přímo bez nutnosti dílčích objednávek (dále jen „</w:t>
      </w:r>
      <w:r>
        <w:rPr>
          <w:b/>
        </w:rPr>
        <w:t>Paušální služby</w:t>
      </w:r>
      <w:r>
        <w:t xml:space="preserve">“). Vybrané Služby dle této Smlouvy však budou poskytovány v rozsahu vycházejícím z aktuálních potřeb Objednatele na základě dílčích Objednávek, jak jsou definovány dále v čl. </w:t>
      </w:r>
      <w:r w:rsidR="00521B22">
        <w:fldChar w:fldCharType="begin"/>
      </w:r>
      <w:r w:rsidR="00521B22">
        <w:instrText xml:space="preserve"> REF _Ref129259170 \r \h </w:instrText>
      </w:r>
      <w:r w:rsidR="00521B22">
        <w:fldChar w:fldCharType="separate"/>
      </w:r>
      <w:r w:rsidR="00AD781C">
        <w:t>5</w:t>
      </w:r>
      <w:r w:rsidR="00521B22">
        <w:fldChar w:fldCharType="end"/>
      </w:r>
      <w:r w:rsidR="00521B22">
        <w:t xml:space="preserve"> </w:t>
      </w:r>
      <w:r>
        <w:t>této Smlouvy (dále jen „</w:t>
      </w:r>
      <w:r>
        <w:rPr>
          <w:b/>
        </w:rPr>
        <w:t>Příležitostné služby</w:t>
      </w:r>
      <w:r>
        <w:t>“).</w:t>
      </w:r>
      <w:bookmarkEnd w:id="1"/>
    </w:p>
    <w:p w14:paraId="5564E7A7" w14:textId="7A5A82F0" w:rsidR="00681717" w:rsidRDefault="00681717" w:rsidP="00681717">
      <w:pPr>
        <w:pStyle w:val="RLTextlnkuslovan"/>
        <w:numPr>
          <w:ilvl w:val="2"/>
          <w:numId w:val="2"/>
        </w:numPr>
      </w:pPr>
      <w:bookmarkStart w:id="2" w:name="_Ref411890977"/>
      <w:r>
        <w:t>Paušální služby zahrnují Služby, jejichž specifikace je uvedena v Katalogovém listu č. 1 („Směsný komunální odpad“) s výjimkou Služeb Mytí odpadových nádob</w:t>
      </w:r>
      <w:bookmarkEnd w:id="2"/>
      <w:r>
        <w:t>, Mimořádné úklidy</w:t>
      </w:r>
      <w:r w:rsidR="00621053">
        <w:t xml:space="preserve">, </w:t>
      </w:r>
      <w:r>
        <w:t>Mimořádné vývozy</w:t>
      </w:r>
      <w:r w:rsidR="00621053">
        <w:t xml:space="preserve"> a Svoz </w:t>
      </w:r>
      <w:r w:rsidR="00113DA2">
        <w:t>PE pytlů</w:t>
      </w:r>
      <w:r>
        <w:t>;</w:t>
      </w:r>
    </w:p>
    <w:p w14:paraId="1B17CBA9" w14:textId="7D5E2061" w:rsidR="00681717" w:rsidRDefault="00681717" w:rsidP="00681717">
      <w:pPr>
        <w:pStyle w:val="RLTextlnkuslovan"/>
        <w:numPr>
          <w:ilvl w:val="2"/>
          <w:numId w:val="2"/>
        </w:numPr>
      </w:pPr>
      <w:r>
        <w:t>Příležitostné služby zahrnují Služby, jejichž specifikace je uvedena v Katalogovém listu č. 2 („Mimořádné situace“) a dále Služby Mytí odpadových nádob, Mimořádné úklidy</w:t>
      </w:r>
      <w:r w:rsidR="00113DA2">
        <w:t xml:space="preserve">, </w:t>
      </w:r>
      <w:r>
        <w:t>Mimořádné vývozy</w:t>
      </w:r>
      <w:r w:rsidR="00113DA2">
        <w:t xml:space="preserve"> a Svoz PE pytlů</w:t>
      </w:r>
      <w:r>
        <w:t>, jak jsou vymezeny v Katalogovém listu č. 1.</w:t>
      </w:r>
    </w:p>
    <w:p w14:paraId="7AECCBA3" w14:textId="77777777" w:rsidR="00681717" w:rsidRDefault="00681717" w:rsidP="00681717">
      <w:pPr>
        <w:pStyle w:val="RLTextlnkuslovan"/>
        <w:numPr>
          <w:ilvl w:val="0"/>
          <w:numId w:val="0"/>
        </w:numPr>
        <w:tabs>
          <w:tab w:val="left" w:pos="708"/>
        </w:tabs>
        <w:ind w:left="1474"/>
      </w:pPr>
      <w:r>
        <w:rPr>
          <w:b/>
        </w:rPr>
        <w:t>Poskytování Paušálních služeb:</w:t>
      </w:r>
    </w:p>
    <w:p w14:paraId="694D23B9" w14:textId="77EFD0EF" w:rsidR="00681717" w:rsidRDefault="00681717" w:rsidP="00681717">
      <w:pPr>
        <w:pStyle w:val="RLTextlnkuslovan"/>
        <w:numPr>
          <w:ilvl w:val="1"/>
          <w:numId w:val="2"/>
        </w:numPr>
      </w:pPr>
      <w:r>
        <w:t xml:space="preserve">Poskytovatel se zavazuje poskytovat Objednateli Paušální služby v rozsahu a za podmínek stanovených touto Smlouvou, zejména v příslušných Katalogových listech. Objednatel se za řádné poskytnutí Paušálních služeb zavazuje zaplatit cenu dle čl. </w:t>
      </w:r>
      <w:r>
        <w:fldChar w:fldCharType="begin"/>
      </w:r>
      <w:r>
        <w:instrText xml:space="preserve"> REF _Ref372105822 \r \h </w:instrText>
      </w:r>
      <w:r>
        <w:fldChar w:fldCharType="separate"/>
      </w:r>
      <w:r w:rsidR="00AD781C">
        <w:t>6</w:t>
      </w:r>
      <w:r>
        <w:fldChar w:fldCharType="end"/>
      </w:r>
      <w:r>
        <w:t xml:space="preserve"> této Smlouvy. </w:t>
      </w:r>
    </w:p>
    <w:p w14:paraId="4F60659E" w14:textId="77777777" w:rsidR="00681717" w:rsidRDefault="00681717" w:rsidP="00681717">
      <w:pPr>
        <w:pStyle w:val="RLTextlnkuslovan"/>
        <w:numPr>
          <w:ilvl w:val="0"/>
          <w:numId w:val="0"/>
        </w:numPr>
        <w:tabs>
          <w:tab w:val="left" w:pos="708"/>
        </w:tabs>
        <w:ind w:left="1474"/>
        <w:rPr>
          <w:b/>
        </w:rPr>
      </w:pPr>
      <w:r>
        <w:rPr>
          <w:b/>
        </w:rPr>
        <w:t>Poskytování Příležitostných služeb</w:t>
      </w:r>
    </w:p>
    <w:p w14:paraId="40275071" w14:textId="4DC67DF4" w:rsidR="00681717" w:rsidRDefault="00681717" w:rsidP="00681717">
      <w:pPr>
        <w:pStyle w:val="RLTextlnkuslovan"/>
        <w:numPr>
          <w:ilvl w:val="1"/>
          <w:numId w:val="2"/>
        </w:numPr>
      </w:pPr>
      <w:r>
        <w:t xml:space="preserve">Poskytovatel se zavazuje poskytovat Objednateli Příležitostné služby za podmínek stanovených touto Smlouvou, zejména v příslušných Katalogových listech, na základě dílčích Objednávek dle čl. </w:t>
      </w:r>
      <w:r w:rsidR="00521B22">
        <w:fldChar w:fldCharType="begin"/>
      </w:r>
      <w:r w:rsidR="00521B22">
        <w:instrText xml:space="preserve"> REF _Ref129259170 \r \h </w:instrText>
      </w:r>
      <w:r w:rsidR="00521B22">
        <w:fldChar w:fldCharType="separate"/>
      </w:r>
      <w:r w:rsidR="00AD781C">
        <w:t>5</w:t>
      </w:r>
      <w:r w:rsidR="00521B22">
        <w:fldChar w:fldCharType="end"/>
      </w:r>
      <w:r w:rsidR="00521B22">
        <w:t xml:space="preserve"> </w:t>
      </w:r>
      <w:r>
        <w:t xml:space="preserve">této Smlouvy. Za objednané a řádně poskytnuté Příležitostné služby se Objednatel zavazuje zaplatit cenu dle čl. </w:t>
      </w:r>
      <w:r>
        <w:fldChar w:fldCharType="begin"/>
      </w:r>
      <w:r>
        <w:instrText xml:space="preserve"> REF _Ref372105822 \r \h </w:instrText>
      </w:r>
      <w:r>
        <w:fldChar w:fldCharType="separate"/>
      </w:r>
      <w:r w:rsidR="00AD781C">
        <w:t>6</w:t>
      </w:r>
      <w:r>
        <w:fldChar w:fldCharType="end"/>
      </w:r>
      <w:r>
        <w:t xml:space="preserve"> této Smlouvy. Objednatel není povinen objednat byť jedinou Příležitostnou službu na základě této Smlouvy.</w:t>
      </w:r>
    </w:p>
    <w:p w14:paraId="3F45C40F" w14:textId="77777777" w:rsidR="00681717" w:rsidRDefault="00681717" w:rsidP="00681717">
      <w:pPr>
        <w:pStyle w:val="RLlneksmlouvy"/>
        <w:numPr>
          <w:ilvl w:val="0"/>
          <w:numId w:val="2"/>
        </w:numPr>
      </w:pPr>
      <w:r>
        <w:t>MÍSTO A ČAS PLNĚNÍ, VYHRAZENÁ ZMĚNA ZÁVAZKU</w:t>
      </w:r>
    </w:p>
    <w:p w14:paraId="727F5873" w14:textId="2FF2C73A" w:rsidR="00681717" w:rsidRDefault="00681717" w:rsidP="00681717">
      <w:pPr>
        <w:pStyle w:val="RLTextlnkuslovan"/>
        <w:numPr>
          <w:ilvl w:val="1"/>
          <w:numId w:val="2"/>
        </w:numPr>
      </w:pPr>
      <w:r>
        <w:t xml:space="preserve">Místem plnění této Smlouvy je správní obvod statutárního města Ústí nad Labem. Místo plnění jednotlivých Služeb je dále specifikováno v kapitole I. příslušných Katalogových listů. Přesná lokalizace místa plnění jednotlivých Příležitostných služeb pak může být dále upřesněna z v Objednávce dle čl. </w:t>
      </w:r>
      <w:r w:rsidR="00521B22">
        <w:fldChar w:fldCharType="begin"/>
      </w:r>
      <w:r w:rsidR="00521B22">
        <w:instrText xml:space="preserve"> REF _Ref129259170 \r \h </w:instrText>
      </w:r>
      <w:r w:rsidR="00521B22">
        <w:fldChar w:fldCharType="separate"/>
      </w:r>
      <w:r w:rsidR="00AD781C">
        <w:t>5</w:t>
      </w:r>
      <w:r w:rsidR="00521B22">
        <w:fldChar w:fldCharType="end"/>
      </w:r>
      <w:r w:rsidR="00521B22">
        <w:t xml:space="preserve"> </w:t>
      </w:r>
      <w:r>
        <w:t>této Smlouvy ke každé konkrétní Příležitostné službě.</w:t>
      </w:r>
    </w:p>
    <w:p w14:paraId="1A712E4A" w14:textId="02C60A38" w:rsidR="00681717" w:rsidRDefault="00F658DB" w:rsidP="00681717">
      <w:pPr>
        <w:pStyle w:val="RLTextlnkuslovan"/>
        <w:numPr>
          <w:ilvl w:val="1"/>
          <w:numId w:val="2"/>
        </w:numPr>
      </w:pPr>
      <w:bookmarkStart w:id="3" w:name="_Hlk121739570"/>
      <w:r>
        <w:t xml:space="preserve">Paušální služby jsou poskytovány po dobu účinnosti této Smlouvy dle odst. </w:t>
      </w:r>
      <w:r>
        <w:fldChar w:fldCharType="begin"/>
      </w:r>
      <w:r>
        <w:instrText xml:space="preserve"> REF _Ref372125442 \r \h </w:instrText>
      </w:r>
      <w:r>
        <w:rPr>
          <w:highlight w:val="yellow"/>
        </w:rPr>
        <w:instrText xml:space="preserve"> \* MERGEFORMAT </w:instrText>
      </w:r>
      <w:r>
        <w:fldChar w:fldCharType="separate"/>
      </w:r>
      <w:r w:rsidR="00AD781C">
        <w:t>23.1</w:t>
      </w:r>
      <w:r>
        <w:fldChar w:fldCharType="end"/>
      </w:r>
      <w:r>
        <w:t xml:space="preserve">. Příležitostné služby jsou realizovány v čase dle Objednávky ve smyslu odst. </w:t>
      </w:r>
      <w:r>
        <w:fldChar w:fldCharType="begin"/>
      </w:r>
      <w:r>
        <w:instrText xml:space="preserve"> REF _Ref371936020 \r \h  \* MERGEFORMAT </w:instrText>
      </w:r>
      <w:r>
        <w:fldChar w:fldCharType="separate"/>
      </w:r>
      <w:r w:rsidR="00AD781C">
        <w:t>5.1</w:t>
      </w:r>
      <w:r>
        <w:fldChar w:fldCharType="end"/>
      </w:r>
      <w:r>
        <w:t xml:space="preserve"> této </w:t>
      </w:r>
      <w:r>
        <w:lastRenderedPageBreak/>
        <w:t xml:space="preserve">Smlouvy. </w:t>
      </w:r>
      <w:r w:rsidR="00681717">
        <w:t xml:space="preserve">Objednatel je oprávněn zaslat Objednávku kdykoliv po dobu účinnosti této Smlouvy dle odst. </w:t>
      </w:r>
      <w:r w:rsidR="00681717">
        <w:fldChar w:fldCharType="begin"/>
      </w:r>
      <w:r w:rsidR="00681717">
        <w:instrText xml:space="preserve"> REF _Ref372125442 \r \h </w:instrText>
      </w:r>
      <w:r w:rsidR="00681717">
        <w:rPr>
          <w:highlight w:val="yellow"/>
        </w:rPr>
        <w:instrText xml:space="preserve"> \* MERGEFORMAT </w:instrText>
      </w:r>
      <w:r w:rsidR="00681717">
        <w:fldChar w:fldCharType="separate"/>
      </w:r>
      <w:r w:rsidR="00AD781C">
        <w:t>23.1</w:t>
      </w:r>
      <w:r w:rsidR="00681717">
        <w:fldChar w:fldCharType="end"/>
      </w:r>
      <w:r w:rsidR="00681717">
        <w:t xml:space="preserve">. Příležitostné služby specifikované v Objednávce však mohou být provedeny i po uplynutí této doby. </w:t>
      </w:r>
    </w:p>
    <w:bookmarkEnd w:id="3"/>
    <w:p w14:paraId="03097FC3" w14:textId="6C13FF7A" w:rsidR="00681717" w:rsidRDefault="00681717" w:rsidP="00681717">
      <w:pPr>
        <w:pStyle w:val="RLTextlnkuslovan"/>
        <w:numPr>
          <w:ilvl w:val="1"/>
          <w:numId w:val="2"/>
        </w:numPr>
      </w:pPr>
      <w:r>
        <w:t xml:space="preserve">Poskytovatel je povinen poskytovat Služby v časech a termínech uvedených v příslušných Katalogových listech, případně v časech a termínech určených mechanismem předvídaným v těchto Katalogových listech. Časy a termíny plnění Příležitostných služeb mohou být dále upřesněny v příslušné Objednávce dle čl. </w:t>
      </w:r>
      <w:r w:rsidR="00521B22">
        <w:fldChar w:fldCharType="begin"/>
      </w:r>
      <w:r w:rsidR="00521B22">
        <w:instrText xml:space="preserve"> REF _Ref129259170 \r \h </w:instrText>
      </w:r>
      <w:r w:rsidR="00521B22">
        <w:fldChar w:fldCharType="separate"/>
      </w:r>
      <w:r w:rsidR="00AD781C">
        <w:t>5</w:t>
      </w:r>
      <w:r w:rsidR="00521B22">
        <w:fldChar w:fldCharType="end"/>
      </w:r>
      <w:r w:rsidR="00521B22">
        <w:t xml:space="preserve"> </w:t>
      </w:r>
      <w:r>
        <w:t>této Smlouvy.</w:t>
      </w:r>
    </w:p>
    <w:p w14:paraId="1E771C21" w14:textId="2F786358" w:rsidR="00681717" w:rsidRDefault="00681717" w:rsidP="00681717">
      <w:pPr>
        <w:pStyle w:val="RLTextlnkuslovan"/>
        <w:numPr>
          <w:ilvl w:val="0"/>
          <w:numId w:val="0"/>
        </w:numPr>
        <w:tabs>
          <w:tab w:val="left" w:pos="708"/>
        </w:tabs>
        <w:ind w:left="1474"/>
        <w:rPr>
          <w:b/>
        </w:rPr>
      </w:pPr>
      <w:r>
        <w:rPr>
          <w:b/>
        </w:rPr>
        <w:t>Vyhrazená změna závazku</w:t>
      </w:r>
    </w:p>
    <w:p w14:paraId="667B837C" w14:textId="5A3DE867" w:rsidR="00F86F92" w:rsidRDefault="00F86F92" w:rsidP="00F86F92">
      <w:pPr>
        <w:pStyle w:val="RLTextlnkuslovan"/>
        <w:numPr>
          <w:ilvl w:val="1"/>
          <w:numId w:val="2"/>
        </w:numPr>
        <w:rPr>
          <w:lang w:eastAsia="cs-CZ"/>
        </w:rPr>
      </w:pPr>
      <w:bookmarkStart w:id="4" w:name="_Hlk129258916"/>
      <w:bookmarkStart w:id="5" w:name="_Ref420340333"/>
      <w:bookmarkStart w:id="6" w:name="_Ref124597780"/>
      <w:r>
        <w:t xml:space="preserve">V souladu s jednotlivými Katalogovými listy platí, že netříděné složky ostatního odpadu převzatého Poskytovatelem při poskytování Služeb dle této Smlouvy jsou výhradně odstraňovány. Objednatel si však </w:t>
      </w:r>
      <w:bookmarkEnd w:id="4"/>
      <w:r>
        <w:t xml:space="preserve">vyhrazuje změnu závazku z této Smlouvy ve smyslu § 100 odst. 1 ZZVZ </w:t>
      </w:r>
      <w:bookmarkStart w:id="7" w:name="_Hlk129245380"/>
      <w:r>
        <w:t xml:space="preserve">spočívající ve změně způsobu </w:t>
      </w:r>
      <w:bookmarkStart w:id="8" w:name="_Hlk129257814"/>
      <w:r>
        <w:t>zpracování netříděných složek ostatního odpadu</w:t>
      </w:r>
      <w:bookmarkEnd w:id="8"/>
      <w:r>
        <w:t xml:space="preserve"> převzatého Poskytovatelem při poskytování Služeb dle této Smlouvy z jeho odstranění na jeho využití, a to za podmínek a způsobem uvedeným níže</w:t>
      </w:r>
      <w:bookmarkEnd w:id="7"/>
      <w:r>
        <w:t xml:space="preserve">. </w:t>
      </w:r>
      <w:bookmarkEnd w:id="5"/>
      <w:bookmarkEnd w:id="6"/>
    </w:p>
    <w:p w14:paraId="2B700AD5" w14:textId="672D6F46" w:rsidR="00F86F92" w:rsidRDefault="00F86F92" w:rsidP="00F86F92">
      <w:pPr>
        <w:pStyle w:val="RLTextlnkuslovan"/>
        <w:numPr>
          <w:ilvl w:val="1"/>
          <w:numId w:val="2"/>
        </w:numPr>
      </w:pPr>
      <w:bookmarkStart w:id="9" w:name="_Hlk129273362"/>
      <w:bookmarkStart w:id="10" w:name="_Ref130974576"/>
      <w:bookmarkStart w:id="11" w:name="_Hlk104905047"/>
      <w:bookmarkStart w:id="12" w:name="_Hlk129258844"/>
      <w:r>
        <w:t>Poskytovatel je povinen Objednateli předložit nejpozději do 3</w:t>
      </w:r>
      <w:ins w:id="13" w:author="Autor">
        <w:r w:rsidR="00D32491">
          <w:t>1. října</w:t>
        </w:r>
      </w:ins>
      <w:del w:id="14" w:author="Autor">
        <w:r w:rsidDel="00D32491">
          <w:delText>0</w:delText>
        </w:r>
      </w:del>
      <w:r>
        <w:t xml:space="preserve"> </w:t>
      </w:r>
      <w:del w:id="15" w:author="Autor">
        <w:r w:rsidDel="00D32491">
          <w:delText xml:space="preserve">dnů před začátkem </w:delText>
        </w:r>
      </w:del>
      <w:r>
        <w:t xml:space="preserve">každého kalendářního roku, ve kterém mají být Služby dle této Smlouvy poskytovány, informaci </w:t>
      </w:r>
      <w:r w:rsidRPr="00FB6107">
        <w:t>o tom, zda je</w:t>
      </w:r>
      <w:r>
        <w:t xml:space="preserve"> nebo není </w:t>
      </w:r>
      <w:r w:rsidRPr="00FB6107">
        <w:t xml:space="preserve">s ohledem na </w:t>
      </w:r>
      <w:r>
        <w:t xml:space="preserve">jím alespoň předběžně </w:t>
      </w:r>
      <w:r w:rsidRPr="00FB6107">
        <w:t>zajištěnou kapacitu v</w:t>
      </w:r>
      <w:r>
        <w:t> zařízení pro využívání netříděných složek ostatního odpadu</w:t>
      </w:r>
      <w:r w:rsidRPr="00FB6107">
        <w:t xml:space="preserve"> schopen v</w:t>
      </w:r>
      <w:r>
        <w:t> následujícím</w:t>
      </w:r>
      <w:r w:rsidRPr="00FB6107">
        <w:t xml:space="preserve"> roce </w:t>
      </w:r>
      <w:r>
        <w:t>netříděné složky ostatního odpadu místo odstraňování</w:t>
      </w:r>
      <w:r w:rsidRPr="00FB6107">
        <w:t xml:space="preserve"> </w:t>
      </w:r>
      <w:r w:rsidRPr="00456BFA">
        <w:t>využívat. Tato povinnost Poskytovatele se poprvé uplatní v roce 2025.</w:t>
      </w:r>
      <w:bookmarkEnd w:id="10"/>
      <w:r w:rsidRPr="00FB6107">
        <w:t xml:space="preserve"> </w:t>
      </w:r>
    </w:p>
    <w:p w14:paraId="045C5E9B" w14:textId="77777777" w:rsidR="00F86F92" w:rsidRDefault="00F86F92" w:rsidP="00F86F92">
      <w:pPr>
        <w:pStyle w:val="RLTextlnkuslovan"/>
        <w:numPr>
          <w:ilvl w:val="1"/>
          <w:numId w:val="2"/>
        </w:numPr>
      </w:pPr>
      <w:bookmarkStart w:id="16" w:name="_Ref130974786"/>
      <w:r>
        <w:t xml:space="preserve">V případě, kdy Poskytovatel v souladu s předchozím odstavcem oznámí Objednateli, že je schopen v následujícím kalendářním roce netříděné složky ostatního odpadu místo odstraňování </w:t>
      </w:r>
      <w:r w:rsidRPr="00FB6107">
        <w:t>využívat</w:t>
      </w:r>
      <w:r>
        <w:t xml:space="preserve">, je Poskytovatel povinen předložit Objednateli nejpozději do 5 pracovních dnů od předložení oznámení dle předchozího odstavce Objednateli </w:t>
      </w:r>
      <w:r w:rsidRPr="00FB6107">
        <w:t>porovnání</w:t>
      </w:r>
      <w:r>
        <w:t>:</w:t>
      </w:r>
      <w:bookmarkEnd w:id="16"/>
    </w:p>
    <w:p w14:paraId="0BBC5E6B" w14:textId="31A32F2E" w:rsidR="00F86F92" w:rsidRDefault="00F86F92" w:rsidP="00B16107">
      <w:pPr>
        <w:pStyle w:val="RLTextlnkuslovan"/>
        <w:numPr>
          <w:ilvl w:val="0"/>
          <w:numId w:val="28"/>
        </w:numPr>
      </w:pPr>
      <w:r>
        <w:t xml:space="preserve">průměrné celkové </w:t>
      </w:r>
      <w:r w:rsidRPr="00FB6107">
        <w:t>ceny za odstr</w:t>
      </w:r>
      <w:r>
        <w:t>aně</w:t>
      </w:r>
      <w:r w:rsidRPr="00FB6107">
        <w:t xml:space="preserve">ní 1 tuny </w:t>
      </w:r>
      <w:r>
        <w:t xml:space="preserve">netříděných složek ostatního </w:t>
      </w:r>
      <w:r w:rsidRPr="00FB6107">
        <w:t>odpadu</w:t>
      </w:r>
      <w:r>
        <w:t xml:space="preserve"> pro následující kalendářní rok</w:t>
      </w:r>
      <w:r w:rsidRPr="00FB6107">
        <w:t xml:space="preserve"> (včetně všech poplatků</w:t>
      </w:r>
      <w:r>
        <w:t>, nákladů na tvorbu rekultivační rezervy</w:t>
      </w:r>
      <w:r w:rsidRPr="00FB6107">
        <w:t xml:space="preserve"> a při zohlednění </w:t>
      </w:r>
      <w:r>
        <w:t>t</w:t>
      </w:r>
      <w:r w:rsidRPr="00FB6107">
        <w:t>řídící slevy)</w:t>
      </w:r>
      <w:r>
        <w:t xml:space="preserve"> (dále jen „</w:t>
      </w:r>
      <w:r w:rsidRPr="00F86F92">
        <w:rPr>
          <w:b/>
          <w:bCs/>
        </w:rPr>
        <w:t>Průměrná celková cena za odstranění</w:t>
      </w:r>
      <w:r>
        <w:t>“);</w:t>
      </w:r>
      <w:r w:rsidRPr="00FB6107">
        <w:t xml:space="preserve"> a</w:t>
      </w:r>
    </w:p>
    <w:p w14:paraId="547EF860" w14:textId="77777777" w:rsidR="00F86F92" w:rsidRDefault="00F86F92" w:rsidP="00F86F92">
      <w:pPr>
        <w:pStyle w:val="RLTextlnkuslovan"/>
        <w:numPr>
          <w:ilvl w:val="0"/>
          <w:numId w:val="28"/>
        </w:numPr>
      </w:pPr>
      <w:r w:rsidRPr="00FB6107">
        <w:t>kompletní ceny za využ</w:t>
      </w:r>
      <w:r>
        <w:t>ití</w:t>
      </w:r>
      <w:r w:rsidRPr="00FB6107">
        <w:t xml:space="preserve"> 1 tuny </w:t>
      </w:r>
      <w:r>
        <w:t xml:space="preserve">netříděných složek ostatního </w:t>
      </w:r>
      <w:r w:rsidRPr="00FB6107">
        <w:t>odpadu</w:t>
      </w:r>
      <w:r>
        <w:t xml:space="preserve"> </w:t>
      </w:r>
      <w:r w:rsidRPr="00FB6107">
        <w:t xml:space="preserve">pro </w:t>
      </w:r>
      <w:r>
        <w:t>následující</w:t>
      </w:r>
      <w:r w:rsidRPr="00FB6107">
        <w:t xml:space="preserve"> </w:t>
      </w:r>
      <w:r>
        <w:t xml:space="preserve">kalendářní </w:t>
      </w:r>
      <w:r w:rsidRPr="00FB6107">
        <w:t>rok</w:t>
      </w:r>
      <w:r>
        <w:t>, za kterou je Poskytovatel schopen 1 tunu netříděných složek ostatního odpadu využít</w:t>
      </w:r>
      <w:r w:rsidRPr="00FB6107">
        <w:t>.</w:t>
      </w:r>
      <w:r>
        <w:t xml:space="preserve"> (dále jen „</w:t>
      </w:r>
      <w:r>
        <w:rPr>
          <w:b/>
          <w:bCs/>
        </w:rPr>
        <w:t>Celková cena za využití</w:t>
      </w:r>
      <w:r>
        <w:t xml:space="preserve">“) </w:t>
      </w:r>
    </w:p>
    <w:bookmarkEnd w:id="11"/>
    <w:p w14:paraId="35A00791" w14:textId="08DCFF57" w:rsidR="008E098E" w:rsidRPr="00814686" w:rsidRDefault="00F86F92" w:rsidP="00140B5E">
      <w:pPr>
        <w:pStyle w:val="RLTextlnkuslovan"/>
        <w:numPr>
          <w:ilvl w:val="0"/>
          <w:numId w:val="0"/>
        </w:numPr>
        <w:ind w:left="1474"/>
      </w:pPr>
      <w:r>
        <w:t>(dále jen „</w:t>
      </w:r>
      <w:r>
        <w:rPr>
          <w:b/>
          <w:bCs/>
        </w:rPr>
        <w:t>Porovnání cen</w:t>
      </w:r>
      <w:r>
        <w:t>“).</w:t>
      </w:r>
    </w:p>
    <w:p w14:paraId="1CD4959C" w14:textId="77777777" w:rsidR="00F86F92" w:rsidRPr="00717D66" w:rsidRDefault="00F86F92" w:rsidP="00F86F92">
      <w:pPr>
        <w:pStyle w:val="RLTextlnkuslovan"/>
        <w:numPr>
          <w:ilvl w:val="1"/>
          <w:numId w:val="2"/>
        </w:numPr>
        <w:rPr>
          <w:b/>
          <w:bCs/>
          <w:u w:val="single"/>
        </w:rPr>
      </w:pPr>
      <w:bookmarkStart w:id="17" w:name="_Ref129271138"/>
      <w:r>
        <w:t>Průměrnou celkovou cenu za odstranění Poskytovatel vypočítá způsobem popsaným v tomto odstavci Smlouvy. V případě, že tento odstavec Smlouvy hovoří o hmotnosti nevytříděných složek ostatního odpadu, je jednotkou vždy jedna tuna. V případě, že tento odstavec hovoří o celkové hmotnosti nevytříděných složek ostatního odpadu, má se na mysli celková hmotnost nevytříděných složek ostatního odpadu, která byla Poskytovatelem odstraněna v celém posledním uplynulém kalendářním roce poskytování Služeb předcházejícím roku, kdy je prováděn výpočet.</w:t>
      </w:r>
      <w:bookmarkEnd w:id="17"/>
    </w:p>
    <w:p w14:paraId="227C4AF4" w14:textId="7E497322" w:rsidR="00F86F92" w:rsidRPr="00717D66" w:rsidRDefault="00F86F92" w:rsidP="00F86F92">
      <w:pPr>
        <w:pStyle w:val="RLTextlnkuslovan"/>
        <w:numPr>
          <w:ilvl w:val="2"/>
          <w:numId w:val="2"/>
        </w:numPr>
        <w:rPr>
          <w:b/>
          <w:bCs/>
          <w:u w:val="single"/>
        </w:rPr>
      </w:pPr>
      <w:bookmarkStart w:id="18" w:name="_Ref129270032"/>
      <w:r>
        <w:t xml:space="preserve">Poskytovatel </w:t>
      </w:r>
      <w:r w:rsidRPr="00717D66">
        <w:rPr>
          <w:u w:val="single"/>
        </w:rPr>
        <w:t>vynásobí</w:t>
      </w:r>
      <w:r w:rsidRPr="00D53090">
        <w:t xml:space="preserve"> celko</w:t>
      </w:r>
      <w:r w:rsidRPr="00717D66">
        <w:t xml:space="preserve">vou </w:t>
      </w:r>
      <w:r w:rsidRPr="00D53090">
        <w:t>hmotnost</w:t>
      </w:r>
      <w:r w:rsidRPr="00717D66">
        <w:t xml:space="preserve"> </w:t>
      </w:r>
      <w:r w:rsidRPr="00D53090">
        <w:t>nevytříděných složek ostatního odpadu</w:t>
      </w:r>
      <w:r>
        <w:t xml:space="preserve"> </w:t>
      </w:r>
      <w:r w:rsidRPr="00D53090">
        <w:t>cenou za odstranění</w:t>
      </w:r>
      <w:r w:rsidRPr="00717D66">
        <w:t xml:space="preserve"> jedné tuny</w:t>
      </w:r>
      <w:r w:rsidRPr="00D53090">
        <w:t xml:space="preserve"> tohoto odpadu</w:t>
      </w:r>
      <w:r>
        <w:t xml:space="preserve"> dle příslušného </w:t>
      </w:r>
      <w:r>
        <w:lastRenderedPageBreak/>
        <w:t xml:space="preserve">Katalogového listu ve výši zohledňující poslední provedenou indexaci ve smyslu odst. </w:t>
      </w:r>
      <w:r>
        <w:fldChar w:fldCharType="begin"/>
      </w:r>
      <w:r>
        <w:instrText xml:space="preserve"> REF _Ref121683579 \r \h </w:instrText>
      </w:r>
      <w:r>
        <w:fldChar w:fldCharType="separate"/>
      </w:r>
      <w:r w:rsidR="00AD781C">
        <w:t>6.8</w:t>
      </w:r>
      <w:r>
        <w:fldChar w:fldCharType="end"/>
      </w:r>
      <w:r>
        <w:t xml:space="preserve"> a </w:t>
      </w:r>
      <w:r>
        <w:fldChar w:fldCharType="begin"/>
      </w:r>
      <w:r>
        <w:instrText xml:space="preserve"> REF _Ref129266108 \r \h </w:instrText>
      </w:r>
      <w:r>
        <w:fldChar w:fldCharType="separate"/>
      </w:r>
      <w:r w:rsidR="00AD781C">
        <w:t>6.9</w:t>
      </w:r>
      <w:r>
        <w:fldChar w:fldCharType="end"/>
      </w:r>
      <w:r>
        <w:t xml:space="preserve"> této Smlouvy ke dni provedeného výpočtu.</w:t>
      </w:r>
      <w:bookmarkEnd w:id="18"/>
      <w:r>
        <w:t xml:space="preserve"> </w:t>
      </w:r>
    </w:p>
    <w:p w14:paraId="15543ED8" w14:textId="32F94856" w:rsidR="00F86F92" w:rsidRPr="00717D66" w:rsidRDefault="00F86F92" w:rsidP="00F86F92">
      <w:pPr>
        <w:pStyle w:val="RLTextlnkuslovan"/>
        <w:numPr>
          <w:ilvl w:val="2"/>
          <w:numId w:val="2"/>
        </w:numPr>
        <w:rPr>
          <w:b/>
          <w:bCs/>
          <w:u w:val="single"/>
        </w:rPr>
      </w:pPr>
      <w:bookmarkStart w:id="19" w:name="_Ref129270113"/>
      <w:r w:rsidRPr="00E50BCF">
        <w:t xml:space="preserve">Poskytovatel </w:t>
      </w:r>
      <w:r>
        <w:t xml:space="preserve">k údaji dle </w:t>
      </w:r>
      <w:r>
        <w:fldChar w:fldCharType="begin"/>
      </w:r>
      <w:r>
        <w:instrText xml:space="preserve"> REF _Ref129270032 \r \h </w:instrText>
      </w:r>
      <w:r>
        <w:fldChar w:fldCharType="separate"/>
      </w:r>
      <w:r w:rsidR="00AD781C">
        <w:t>4.7.1</w:t>
      </w:r>
      <w:r>
        <w:fldChar w:fldCharType="end"/>
      </w:r>
      <w:r>
        <w:t xml:space="preserve"> </w:t>
      </w:r>
      <w:r w:rsidRPr="00717D66">
        <w:rPr>
          <w:u w:val="single"/>
        </w:rPr>
        <w:t>připočte</w:t>
      </w:r>
      <w:r w:rsidRPr="00FD68B8">
        <w:rPr>
          <w:u w:val="single"/>
        </w:rPr>
        <w:t xml:space="preserve"> </w:t>
      </w:r>
      <w:r w:rsidRPr="00717D66">
        <w:rPr>
          <w:u w:val="single"/>
        </w:rPr>
        <w:t>násobek</w:t>
      </w:r>
      <w:r w:rsidRPr="00E50BCF">
        <w:t xml:space="preserve"> části celkové</w:t>
      </w:r>
      <w:r w:rsidRPr="00717D66">
        <w:t xml:space="preserve"> </w:t>
      </w:r>
      <w:r w:rsidRPr="00E50BCF">
        <w:t>hmotnosti</w:t>
      </w:r>
      <w:r w:rsidRPr="00717D66">
        <w:t xml:space="preserve"> </w:t>
      </w:r>
      <w:r w:rsidRPr="00E50BCF">
        <w:t>nevytříděných složek ostatního odpadu</w:t>
      </w:r>
      <w:r w:rsidRPr="009A026D">
        <w:t xml:space="preserve">, na které by se vztahovala třídící sleva ve smyslu § 157 Zákona o odpadech uplatněná postupem dle čl. </w:t>
      </w:r>
      <w:r w:rsidRPr="009A026D">
        <w:fldChar w:fldCharType="begin"/>
      </w:r>
      <w:r w:rsidRPr="009A026D">
        <w:instrText xml:space="preserve"> REF _Ref109219599 \r \h </w:instrText>
      </w:r>
      <w:r>
        <w:instrText xml:space="preserve"> \* MERGEFORMAT </w:instrText>
      </w:r>
      <w:r w:rsidRPr="009A026D">
        <w:fldChar w:fldCharType="separate"/>
      </w:r>
      <w:r w:rsidR="00AD781C">
        <w:t>7</w:t>
      </w:r>
      <w:r w:rsidRPr="009A026D">
        <w:fldChar w:fldCharType="end"/>
      </w:r>
      <w:r w:rsidRPr="009A026D">
        <w:t xml:space="preserve"> Smlouvy, a poplatku za ukládání tohoto odpadu na skládku</w:t>
      </w:r>
      <w:r w:rsidRPr="00717D66">
        <w:t xml:space="preserve"> (v Kč za tunu)</w:t>
      </w:r>
      <w:r w:rsidRPr="009A026D">
        <w:t xml:space="preserve"> ve výši, která by se uplatnila při zohlednění třídící slevy ve smyslu § 157 Zákona o odpadech a postupem dle čl. </w:t>
      </w:r>
      <w:r w:rsidRPr="009A026D">
        <w:fldChar w:fldCharType="begin"/>
      </w:r>
      <w:r w:rsidRPr="009A026D">
        <w:instrText xml:space="preserve"> REF _Ref109219599 \r \h </w:instrText>
      </w:r>
      <w:r w:rsidRPr="00717D66">
        <w:instrText xml:space="preserve"> \* MERGEFORMAT </w:instrText>
      </w:r>
      <w:r w:rsidRPr="009A026D">
        <w:fldChar w:fldCharType="separate"/>
      </w:r>
      <w:r w:rsidR="00AD781C">
        <w:t>7</w:t>
      </w:r>
      <w:r w:rsidRPr="009A026D">
        <w:fldChar w:fldCharType="end"/>
      </w:r>
      <w:r w:rsidRPr="009A026D">
        <w:t xml:space="preserve"> Smlouvy na odstraňování tohoto odpadu jeho ukládáním na skládku v</w:t>
      </w:r>
      <w:r w:rsidRPr="00717D66">
        <w:t> </w:t>
      </w:r>
      <w:r w:rsidRPr="009A026D">
        <w:t>roce</w:t>
      </w:r>
      <w:r w:rsidRPr="00717D66">
        <w:t xml:space="preserve"> následujícím po proveden</w:t>
      </w:r>
      <w:r w:rsidR="00807F6F">
        <w:t>í</w:t>
      </w:r>
      <w:r w:rsidRPr="00717D66">
        <w:t xml:space="preserve"> výpočtu</w:t>
      </w:r>
      <w:bookmarkEnd w:id="19"/>
      <w:r>
        <w:t>.</w:t>
      </w:r>
    </w:p>
    <w:p w14:paraId="5BFBB3E4" w14:textId="7C006146" w:rsidR="00F86F92" w:rsidRPr="00717D66" w:rsidRDefault="00F86F92" w:rsidP="00F86F92">
      <w:pPr>
        <w:pStyle w:val="RLTextlnkuslovan"/>
        <w:numPr>
          <w:ilvl w:val="2"/>
          <w:numId w:val="2"/>
        </w:numPr>
        <w:rPr>
          <w:b/>
          <w:bCs/>
          <w:u w:val="single"/>
        </w:rPr>
      </w:pPr>
      <w:bookmarkStart w:id="20" w:name="_Ref129270879"/>
      <w:r w:rsidRPr="00D01A84">
        <w:t xml:space="preserve">Poskytovatel </w:t>
      </w:r>
      <w:r>
        <w:t xml:space="preserve">k údajům dle </w:t>
      </w:r>
      <w:r>
        <w:fldChar w:fldCharType="begin"/>
      </w:r>
      <w:r>
        <w:instrText xml:space="preserve"> REF _Ref129270032 \r \h </w:instrText>
      </w:r>
      <w:r>
        <w:fldChar w:fldCharType="separate"/>
      </w:r>
      <w:r w:rsidR="00AD781C">
        <w:t>4.7.1</w:t>
      </w:r>
      <w:r>
        <w:fldChar w:fldCharType="end"/>
      </w:r>
      <w:r>
        <w:t xml:space="preserve"> a </w:t>
      </w:r>
      <w:r>
        <w:fldChar w:fldCharType="begin"/>
      </w:r>
      <w:r>
        <w:instrText xml:space="preserve"> REF _Ref129270113 \r \h </w:instrText>
      </w:r>
      <w:r>
        <w:fldChar w:fldCharType="separate"/>
      </w:r>
      <w:r w:rsidR="00AD781C">
        <w:t>4.7.2</w:t>
      </w:r>
      <w:r>
        <w:fldChar w:fldCharType="end"/>
      </w:r>
      <w:r>
        <w:t xml:space="preserve"> </w:t>
      </w:r>
      <w:r w:rsidRPr="00717D66">
        <w:rPr>
          <w:u w:val="single"/>
        </w:rPr>
        <w:t>připočte násobek</w:t>
      </w:r>
      <w:r w:rsidRPr="00D01A84">
        <w:t xml:space="preserve"> zbytku celkové</w:t>
      </w:r>
      <w:r w:rsidRPr="00717D66">
        <w:t xml:space="preserve"> </w:t>
      </w:r>
      <w:r w:rsidRPr="00D01A84">
        <w:t>hmotnosti</w:t>
      </w:r>
      <w:r w:rsidRPr="00717D66">
        <w:t xml:space="preserve"> </w:t>
      </w:r>
      <w:r w:rsidRPr="00D01A84">
        <w:t xml:space="preserve">nevytříděných složek ostatního odpadu odpovídající hmotnosti tohoto odpadu, na které by se nevztahovala třídící sleva ve smyslu § 157 Zákona o odpadech uplatněná postupem dle čl. </w:t>
      </w:r>
      <w:r w:rsidRPr="00D01A84">
        <w:fldChar w:fldCharType="begin"/>
      </w:r>
      <w:r w:rsidRPr="00D01A84">
        <w:instrText xml:space="preserve"> REF _Ref109219599 \r \h </w:instrText>
      </w:r>
      <w:r w:rsidRPr="00717D66">
        <w:instrText xml:space="preserve"> \* MERGEFORMAT </w:instrText>
      </w:r>
      <w:r w:rsidRPr="00D01A84">
        <w:fldChar w:fldCharType="separate"/>
      </w:r>
      <w:r w:rsidR="00AD781C">
        <w:t>7</w:t>
      </w:r>
      <w:r w:rsidRPr="00D01A84">
        <w:fldChar w:fldCharType="end"/>
      </w:r>
      <w:r w:rsidRPr="00D01A84">
        <w:t xml:space="preserve"> Smlouvy, a </w:t>
      </w:r>
      <w:r w:rsidRPr="00717D66">
        <w:t>poplatku za ukládání tohoto odpadu na skládku (v Kč za tunu), v plné výši (bez zohlednění třídící slevy), která by se uplatnila na odstraňování tohoto odpadu jeho ukládáním na skládku v roce následujícím po provedení výpočtu</w:t>
      </w:r>
      <w:r w:rsidRPr="00D01A84">
        <w:t>.</w:t>
      </w:r>
      <w:bookmarkEnd w:id="20"/>
      <w:r>
        <w:t xml:space="preserve"> </w:t>
      </w:r>
    </w:p>
    <w:p w14:paraId="62312058" w14:textId="3EFB9202" w:rsidR="00F86F92" w:rsidRPr="00717D66" w:rsidRDefault="00F86F92" w:rsidP="00F86F92">
      <w:pPr>
        <w:pStyle w:val="RLTextlnkuslovan"/>
        <w:numPr>
          <w:ilvl w:val="2"/>
          <w:numId w:val="2"/>
        </w:numPr>
        <w:rPr>
          <w:b/>
          <w:bCs/>
          <w:u w:val="single"/>
        </w:rPr>
      </w:pPr>
      <w:bookmarkStart w:id="21" w:name="_Ref129270986"/>
      <w:r w:rsidRPr="00D01A84">
        <w:t xml:space="preserve">Poskytovatel </w:t>
      </w:r>
      <w:r>
        <w:t xml:space="preserve">k údajům dle </w:t>
      </w:r>
      <w:r>
        <w:fldChar w:fldCharType="begin"/>
      </w:r>
      <w:r>
        <w:instrText xml:space="preserve"> REF _Ref129270032 \r \h </w:instrText>
      </w:r>
      <w:r>
        <w:fldChar w:fldCharType="separate"/>
      </w:r>
      <w:r w:rsidR="00AD781C">
        <w:t>4.7.1</w:t>
      </w:r>
      <w:r>
        <w:fldChar w:fldCharType="end"/>
      </w:r>
      <w:r>
        <w:t xml:space="preserve">, </w:t>
      </w:r>
      <w:r>
        <w:fldChar w:fldCharType="begin"/>
      </w:r>
      <w:r>
        <w:instrText xml:space="preserve"> REF _Ref129270113 \r \h </w:instrText>
      </w:r>
      <w:r>
        <w:fldChar w:fldCharType="separate"/>
      </w:r>
      <w:r w:rsidR="00AD781C">
        <w:t>4.7.2</w:t>
      </w:r>
      <w:r>
        <w:fldChar w:fldCharType="end"/>
      </w:r>
      <w:r>
        <w:t xml:space="preserve"> a </w:t>
      </w:r>
      <w:r>
        <w:fldChar w:fldCharType="begin"/>
      </w:r>
      <w:r>
        <w:instrText xml:space="preserve"> REF _Ref129270879 \r \h </w:instrText>
      </w:r>
      <w:r>
        <w:fldChar w:fldCharType="separate"/>
      </w:r>
      <w:r w:rsidR="00AD781C">
        <w:t>4.7.3</w:t>
      </w:r>
      <w:r>
        <w:fldChar w:fldCharType="end"/>
      </w:r>
      <w:r>
        <w:t xml:space="preserve"> </w:t>
      </w:r>
      <w:r w:rsidRPr="00717D66">
        <w:rPr>
          <w:u w:val="single"/>
        </w:rPr>
        <w:t>připočte násobek</w:t>
      </w:r>
      <w:r w:rsidRPr="00D01A84">
        <w:t xml:space="preserve"> celkov</w:t>
      </w:r>
      <w:r>
        <w:t xml:space="preserve">é </w:t>
      </w:r>
      <w:r w:rsidRPr="00AF57B5">
        <w:t>hmotnosti</w:t>
      </w:r>
      <w:r w:rsidRPr="00717D66">
        <w:t xml:space="preserve"> v </w:t>
      </w:r>
      <w:r w:rsidRPr="00AF57B5">
        <w:t xml:space="preserve">nevytříděných složek ostatního odpadu, a nákladů na tvorbu rekultivační </w:t>
      </w:r>
      <w:r w:rsidRPr="006B6FAF">
        <w:t>rezervy</w:t>
      </w:r>
      <w:r w:rsidRPr="00717D66">
        <w:t xml:space="preserve"> (v Kč za tunu)</w:t>
      </w:r>
      <w:r>
        <w:t xml:space="preserve"> ve výši platné pro rok následující po provedení výpočtu</w:t>
      </w:r>
      <w:r w:rsidRPr="006B6FAF">
        <w:t>.</w:t>
      </w:r>
      <w:bookmarkEnd w:id="21"/>
      <w:r w:rsidRPr="006B6FAF">
        <w:t xml:space="preserve"> </w:t>
      </w:r>
    </w:p>
    <w:p w14:paraId="11B2CD1A" w14:textId="098AF4E0" w:rsidR="00F86F92" w:rsidRPr="00717D66" w:rsidRDefault="00F86F92" w:rsidP="00F86F92">
      <w:pPr>
        <w:pStyle w:val="RLTextlnkuslovan"/>
        <w:numPr>
          <w:ilvl w:val="2"/>
          <w:numId w:val="2"/>
        </w:numPr>
        <w:rPr>
          <w:b/>
          <w:bCs/>
          <w:u w:val="single"/>
        </w:rPr>
      </w:pPr>
      <w:r>
        <w:t xml:space="preserve">Poskytovatel součet údajů dle </w:t>
      </w:r>
      <w:r>
        <w:fldChar w:fldCharType="begin"/>
      </w:r>
      <w:r>
        <w:instrText xml:space="preserve"> REF _Ref129270032 \r \h </w:instrText>
      </w:r>
      <w:r>
        <w:fldChar w:fldCharType="separate"/>
      </w:r>
      <w:r w:rsidR="00AD781C">
        <w:t>4.7.1</w:t>
      </w:r>
      <w:r>
        <w:fldChar w:fldCharType="end"/>
      </w:r>
      <w:r>
        <w:t xml:space="preserve">, </w:t>
      </w:r>
      <w:r>
        <w:fldChar w:fldCharType="begin"/>
      </w:r>
      <w:r>
        <w:instrText xml:space="preserve"> REF _Ref129270113 \r \h </w:instrText>
      </w:r>
      <w:r>
        <w:fldChar w:fldCharType="separate"/>
      </w:r>
      <w:r w:rsidR="00AD781C">
        <w:t>4.7.2</w:t>
      </w:r>
      <w:r>
        <w:fldChar w:fldCharType="end"/>
      </w:r>
      <w:r>
        <w:t xml:space="preserve">, </w:t>
      </w:r>
      <w:r>
        <w:fldChar w:fldCharType="begin"/>
      </w:r>
      <w:r>
        <w:instrText xml:space="preserve"> REF _Ref129270879 \r \h </w:instrText>
      </w:r>
      <w:r>
        <w:fldChar w:fldCharType="separate"/>
      </w:r>
      <w:r w:rsidR="00AD781C">
        <w:t>4.7.3</w:t>
      </w:r>
      <w:r>
        <w:fldChar w:fldCharType="end"/>
      </w:r>
      <w:r w:rsidRPr="006B6FAF">
        <w:t xml:space="preserve"> </w:t>
      </w:r>
      <w:r>
        <w:t xml:space="preserve"> a </w:t>
      </w:r>
      <w:r>
        <w:fldChar w:fldCharType="begin"/>
      </w:r>
      <w:r>
        <w:instrText xml:space="preserve"> REF _Ref129270986 \r \h </w:instrText>
      </w:r>
      <w:r>
        <w:fldChar w:fldCharType="separate"/>
      </w:r>
      <w:r w:rsidR="00AD781C">
        <w:t>4.7.4</w:t>
      </w:r>
      <w:r>
        <w:fldChar w:fldCharType="end"/>
      </w:r>
      <w:r>
        <w:t xml:space="preserve"> </w:t>
      </w:r>
      <w:r w:rsidRPr="00717D66">
        <w:rPr>
          <w:u w:val="single"/>
        </w:rPr>
        <w:t>vydělí</w:t>
      </w:r>
      <w:r w:rsidRPr="006B6FAF">
        <w:t xml:space="preserve"> celkovým množstvím nevytříděných složek ostatního odpadu, čímž Poskytovatel dojde k výsledku, který představuje </w:t>
      </w:r>
      <w:r w:rsidRPr="00717D66">
        <w:rPr>
          <w:b/>
          <w:bCs/>
        </w:rPr>
        <w:t>Průměrnou celkovou cenu za odstranění</w:t>
      </w:r>
      <w:r w:rsidRPr="006B6FAF">
        <w:t>.</w:t>
      </w:r>
    </w:p>
    <w:p w14:paraId="13731EF6" w14:textId="76EAA08A" w:rsidR="00F86F92" w:rsidRDefault="00F86F92" w:rsidP="00F86F92">
      <w:pPr>
        <w:pStyle w:val="RLTextlnkuslovan"/>
        <w:numPr>
          <w:ilvl w:val="1"/>
          <w:numId w:val="2"/>
        </w:numPr>
      </w:pPr>
      <w:r>
        <w:t>Za účelem stanovení správné výše nároku na využití třídící slevy pro účely výpočtu Průměrné celkové ceny za odstranění poskytne Objednatel Poskytovateli na jeho žádost informace o</w:t>
      </w:r>
      <w:r w:rsidRPr="009A4EE6">
        <w:t xml:space="preserve"> počtu obyvatel </w:t>
      </w:r>
      <w:r>
        <w:t>Statutárního města Ústí nad Labem</w:t>
      </w:r>
      <w:r w:rsidRPr="009A4EE6">
        <w:t xml:space="preserve"> uvedeného v bilanci obyvatel České republiky zpracované Českým statistickým úřadem k 1. lednu kalendářního roku</w:t>
      </w:r>
      <w:r>
        <w:t>,</w:t>
      </w:r>
      <w:r w:rsidRPr="009A4EE6">
        <w:t xml:space="preserve"> </w:t>
      </w:r>
      <w:r>
        <w:t xml:space="preserve">ve kterém je výpočet dle odst. </w:t>
      </w:r>
      <w:r>
        <w:fldChar w:fldCharType="begin"/>
      </w:r>
      <w:r>
        <w:instrText xml:space="preserve"> REF _Ref129271138 \r \h </w:instrText>
      </w:r>
      <w:r>
        <w:fldChar w:fldCharType="separate"/>
      </w:r>
      <w:r w:rsidR="00AD781C">
        <w:t>4.7</w:t>
      </w:r>
      <w:r>
        <w:fldChar w:fldCharType="end"/>
      </w:r>
      <w:r>
        <w:t xml:space="preserve"> Smlouvy prováděn. Pro účely výpočtu Objednatel poskytne Poskytovateli taktéž případnou další nezbytně nutnou součinnost.</w:t>
      </w:r>
    </w:p>
    <w:p w14:paraId="2C80BBBA" w14:textId="1E937C3A" w:rsidR="00140B5E" w:rsidRDefault="00F86F92" w:rsidP="00140B5E">
      <w:pPr>
        <w:pStyle w:val="RLTextlnkuslovan"/>
        <w:numPr>
          <w:ilvl w:val="1"/>
          <w:numId w:val="2"/>
        </w:numPr>
        <w:rPr>
          <w:ins w:id="22" w:author="Autor"/>
        </w:rPr>
      </w:pPr>
      <w:bookmarkStart w:id="23" w:name="_Ref130973968"/>
      <w:bookmarkStart w:id="24" w:name="_Ref130992622"/>
      <w:r>
        <w:t xml:space="preserve">V případě, kdy z předloženého Porovnání cen vyplyne, že Celková cena za využití je shodná nebo nižší než Průměrná celková cena za odstranění, Objednatel rozhodne o tom, že v roce následujícím po provedení výpočtu dle odst. </w:t>
      </w:r>
      <w:r>
        <w:fldChar w:fldCharType="begin"/>
      </w:r>
      <w:r>
        <w:instrText xml:space="preserve"> REF _Ref129271138 \r \h </w:instrText>
      </w:r>
      <w:r>
        <w:fldChar w:fldCharType="separate"/>
      </w:r>
      <w:r w:rsidR="00AD781C">
        <w:t>4.7</w:t>
      </w:r>
      <w:r>
        <w:fldChar w:fldCharType="end"/>
      </w:r>
      <w:r>
        <w:t xml:space="preserve"> této Smlouvy budou netříděné složky ostatního odpadu využívány. Smluvní strany jsou v takovém případě</w:t>
      </w:r>
      <w:r w:rsidRPr="009A4EE6">
        <w:t xml:space="preserve"> </w:t>
      </w:r>
      <w:r>
        <w:t xml:space="preserve">povinny uzavřít </w:t>
      </w:r>
      <w:ins w:id="25" w:author="Autor">
        <w:r w:rsidR="00750BD3">
          <w:t xml:space="preserve">bez zbytečného odkladu </w:t>
        </w:r>
      </w:ins>
      <w:r>
        <w:t xml:space="preserve">dodatek ke Smlouvě, kterým dojde ke změně Smlouvy a jednotlivých Katalogových listů tak, že se metoda </w:t>
      </w:r>
      <w:r w:rsidRPr="001B3BC3">
        <w:t xml:space="preserve">zpracování </w:t>
      </w:r>
      <w:r>
        <w:t xml:space="preserve">tohoto odpadu změní z jeho odstraňování na jeho využívání, přičemž dojde k úpravě cen tak, aby cena hrazená Poskytovateli za využití jedné tuny netříděných složek ostatního odpadu odpovídala Poskytovatelem stanovené Celkové ceně za využití. </w:t>
      </w:r>
      <w:del w:id="26" w:author="Autor">
        <w:r w:rsidDel="007340DD">
          <w:delText xml:space="preserve">V dalších letech trvání smlouvy podléhá </w:delText>
        </w:r>
      </w:del>
      <w:r>
        <w:t>Celková cena za využití</w:t>
      </w:r>
      <w:ins w:id="27" w:author="Autor">
        <w:r w:rsidR="007340DD">
          <w:t xml:space="preserve"> podléhá</w:t>
        </w:r>
      </w:ins>
      <w:r>
        <w:t xml:space="preserve"> indexaci dle odst. </w:t>
      </w:r>
      <w:r>
        <w:fldChar w:fldCharType="begin"/>
      </w:r>
      <w:r>
        <w:instrText xml:space="preserve"> REF _Ref121683579 \r \h </w:instrText>
      </w:r>
      <w:r>
        <w:fldChar w:fldCharType="separate"/>
      </w:r>
      <w:r w:rsidR="00AD781C">
        <w:t>6.8</w:t>
      </w:r>
      <w:r>
        <w:fldChar w:fldCharType="end"/>
      </w:r>
      <w:r>
        <w:t xml:space="preserve"> a </w:t>
      </w:r>
      <w:r>
        <w:fldChar w:fldCharType="begin"/>
      </w:r>
      <w:r>
        <w:instrText xml:space="preserve"> REF _Ref121683597 \r \h </w:instrText>
      </w:r>
      <w:r>
        <w:fldChar w:fldCharType="separate"/>
      </w:r>
      <w:r w:rsidR="00AD781C">
        <w:t>6.9</w:t>
      </w:r>
      <w:r>
        <w:fldChar w:fldCharType="end"/>
      </w:r>
      <w:r>
        <w:t xml:space="preserve"> této Smlouvy.</w:t>
      </w:r>
      <w:bookmarkEnd w:id="12"/>
      <w:bookmarkEnd w:id="23"/>
      <w:ins w:id="28" w:author="Autor">
        <w:r w:rsidR="00BD6CDC">
          <w:t xml:space="preserve"> V případě, kdy Objednatel dle tohoto odstavce rozhodne o tom, že netříděné složky ostatního odpadu budou využívány a bude uzavřen příslušný dodatek, je Celková cena za využití při zohlednění prováděné indexace platná nejdéle do 31. 12. 2029.</w:t>
        </w:r>
        <w:bookmarkEnd w:id="24"/>
      </w:ins>
    </w:p>
    <w:p w14:paraId="5B543FD5" w14:textId="1AC92189" w:rsidR="00F314C6" w:rsidRDefault="00F37BC6" w:rsidP="00D3660F">
      <w:pPr>
        <w:pStyle w:val="RLTextlnkuslovan"/>
        <w:numPr>
          <w:ilvl w:val="1"/>
          <w:numId w:val="2"/>
        </w:numPr>
        <w:rPr>
          <w:ins w:id="29" w:author="Autor"/>
        </w:rPr>
      </w:pPr>
      <w:bookmarkStart w:id="30" w:name="_Ref130995407"/>
      <w:ins w:id="31" w:author="Autor">
        <w:r>
          <w:t xml:space="preserve">Poskytovatel </w:t>
        </w:r>
        <w:r w:rsidR="00BD6CDC">
          <w:t xml:space="preserve">je </w:t>
        </w:r>
        <w:r>
          <w:t xml:space="preserve">povinen do </w:t>
        </w:r>
        <w:r w:rsidR="001A324F">
          <w:t xml:space="preserve">31. října 2028 </w:t>
        </w:r>
        <w:r w:rsidR="00D32491">
          <w:t xml:space="preserve">oznámit Objednateli </w:t>
        </w:r>
        <w:r w:rsidR="00D32491" w:rsidRPr="00D32491">
          <w:t>Celkov</w:t>
        </w:r>
        <w:r w:rsidR="00D32491">
          <w:t>ou</w:t>
        </w:r>
        <w:r w:rsidR="00D32491" w:rsidRPr="00D32491">
          <w:t xml:space="preserve"> cen</w:t>
        </w:r>
        <w:r w:rsidR="001A324F">
          <w:t>u</w:t>
        </w:r>
        <w:r w:rsidR="00D32491" w:rsidRPr="00D32491">
          <w:t xml:space="preserve"> za využití</w:t>
        </w:r>
        <w:r w:rsidR="00D32491">
          <w:t xml:space="preserve"> </w:t>
        </w:r>
        <w:r w:rsidR="001A324F">
          <w:t xml:space="preserve">1 tuny netříděných složek ostatního </w:t>
        </w:r>
        <w:r w:rsidR="001A324F" w:rsidRPr="00FB6107">
          <w:t>odpadu</w:t>
        </w:r>
        <w:r w:rsidR="001A324F">
          <w:t xml:space="preserve"> </w:t>
        </w:r>
        <w:r w:rsidR="00D32491">
          <w:t>pro rok 2030</w:t>
        </w:r>
        <w:r w:rsidR="00096228">
          <w:t xml:space="preserve"> (dále jen „</w:t>
        </w:r>
        <w:r w:rsidR="00096228">
          <w:rPr>
            <w:b/>
            <w:bCs/>
          </w:rPr>
          <w:t>Celková cena za využití 2030</w:t>
        </w:r>
        <w:r w:rsidR="00096228">
          <w:t>“)</w:t>
        </w:r>
        <w:r w:rsidR="00D32491">
          <w:t>. Objednatel je následně oprávněn</w:t>
        </w:r>
        <w:r w:rsidR="00B90865">
          <w:t xml:space="preserve"> provést porovnání </w:t>
        </w:r>
        <w:r w:rsidR="00096228">
          <w:t>Celkové</w:t>
        </w:r>
        <w:r w:rsidR="00B90865">
          <w:t xml:space="preserve"> </w:t>
        </w:r>
        <w:r w:rsidR="00B90865">
          <w:lastRenderedPageBreak/>
          <w:t xml:space="preserve">ceny </w:t>
        </w:r>
        <w:r w:rsidR="00096228">
          <w:t xml:space="preserve">za využití 2030 </w:t>
        </w:r>
        <w:r w:rsidR="00B90865">
          <w:t xml:space="preserve">s </w:t>
        </w:r>
        <w:r w:rsidR="00096228" w:rsidRPr="00096228">
          <w:t>Průměrn</w:t>
        </w:r>
        <w:r w:rsidR="00096228">
          <w:t>ou</w:t>
        </w:r>
        <w:r w:rsidR="00096228" w:rsidRPr="00096228">
          <w:t xml:space="preserve"> celkov</w:t>
        </w:r>
        <w:r w:rsidR="00096228">
          <w:t>ou</w:t>
        </w:r>
        <w:r w:rsidR="00096228" w:rsidRPr="00096228">
          <w:t xml:space="preserve"> cen</w:t>
        </w:r>
        <w:r w:rsidR="00096228">
          <w:t>ou</w:t>
        </w:r>
        <w:r w:rsidR="00096228" w:rsidRPr="00096228">
          <w:t xml:space="preserve"> za odstranění</w:t>
        </w:r>
        <w:r w:rsidR="00096228">
          <w:t xml:space="preserve"> pro rok 2029 či případně i s Celkovou cenou za využití platnou do 31. 12. 2029. Do 31. 12. 2028 je Objednatel </w:t>
        </w:r>
        <w:r w:rsidR="00AF1A22">
          <w:t>oprávněn</w:t>
        </w:r>
        <w:r w:rsidR="00096228">
          <w:t xml:space="preserve"> rozhodnout o tom, že od </w:t>
        </w:r>
        <w:r w:rsidR="001B618F">
          <w:t>1. 1. 2030 budou netříděné složky ostatního odpadu využívány na základě Celkové ceny za využití 2030</w:t>
        </w:r>
        <w:del w:id="32" w:author="Autor">
          <w:r w:rsidR="00B54CF1" w:rsidDel="00AF1A22">
            <w:delText>,</w:delText>
          </w:r>
        </w:del>
        <w:bookmarkEnd w:id="30"/>
        <w:r w:rsidR="00AF1A22">
          <w:t>.</w:t>
        </w:r>
      </w:ins>
    </w:p>
    <w:p w14:paraId="581F21EB" w14:textId="2E348B9B" w:rsidR="00D3660F" w:rsidRDefault="00D3660F" w:rsidP="00D3660F">
      <w:pPr>
        <w:pStyle w:val="RLTextlnkuslovan"/>
        <w:numPr>
          <w:ilvl w:val="1"/>
          <w:numId w:val="2"/>
        </w:numPr>
      </w:pPr>
      <w:ins w:id="33" w:author="Autor">
        <w:r>
          <w:t xml:space="preserve">V případě, kdy </w:t>
        </w:r>
        <w:r w:rsidR="00AD781C">
          <w:t>Objednatel</w:t>
        </w:r>
        <w:r>
          <w:t xml:space="preserve"> rozhodne dle</w:t>
        </w:r>
        <w:r w:rsidR="00F314C6">
          <w:t xml:space="preserve"> odst.</w:t>
        </w:r>
        <w:r>
          <w:t xml:space="preserve"> </w:t>
        </w:r>
        <w:r w:rsidR="001B618F">
          <w:fldChar w:fldCharType="begin"/>
        </w:r>
        <w:r w:rsidR="001B618F">
          <w:instrText xml:space="preserve"> REF _Ref130995407 \r \h </w:instrText>
        </w:r>
      </w:ins>
      <w:r w:rsidR="001B618F">
        <w:fldChar w:fldCharType="separate"/>
      </w:r>
      <w:ins w:id="34" w:author="Autor">
        <w:r w:rsidR="00123C0A">
          <w:t>4.10</w:t>
        </w:r>
        <w:r w:rsidR="001B618F">
          <w:fldChar w:fldCharType="end"/>
        </w:r>
        <w:r w:rsidR="001B618F">
          <w:t xml:space="preserve"> </w:t>
        </w:r>
        <w:del w:id="35" w:author="Autor">
          <w:r w:rsidDel="001B618F">
            <w:delText xml:space="preserve"> </w:delText>
          </w:r>
        </w:del>
        <w:r>
          <w:t>této Smlouvy o tom, že netříděné složky ostatního odpadu budou od 1. 1. 2030 využívány</w:t>
        </w:r>
        <w:r w:rsidR="00750BD3">
          <w:t xml:space="preserve"> z</w:t>
        </w:r>
        <w:r w:rsidR="00123C0A">
          <w:t>a</w:t>
        </w:r>
        <w:r w:rsidR="00750BD3">
          <w:t xml:space="preserve"> Celkovou cenu za využití 2030</w:t>
        </w:r>
        <w:r>
          <w:t>, jsou s</w:t>
        </w:r>
        <w:r w:rsidRPr="00D3660F">
          <w:t xml:space="preserve">mluvní strany povinny </w:t>
        </w:r>
        <w:r w:rsidR="00750BD3">
          <w:t xml:space="preserve">bez zbytečného odkladu </w:t>
        </w:r>
        <w:r w:rsidRPr="00D3660F">
          <w:t>uzavřít dodatek ke Smlouvě, kterým dojde ke změně Smlouvy a jednotlivých Katalogových listů tak, že se metoda zpracování tohoto odpadu změní z jeho odstraňování na jeho využívání, přičemž dojde k úpravě cen tak, aby cena hrazená Poskytovateli za využití jedné tuny netříděných složek ostatního odpadu odpovídala Celkové ceně za využití</w:t>
        </w:r>
        <w:r w:rsidR="00750BD3">
          <w:t xml:space="preserve"> 2030</w:t>
        </w:r>
        <w:r w:rsidRPr="00D3660F">
          <w:t xml:space="preserve">. </w:t>
        </w:r>
        <w:r w:rsidR="00750BD3">
          <w:t xml:space="preserve">V případě, že již došlo k uzavření dodatku </w:t>
        </w:r>
        <w:r w:rsidR="00474BEA">
          <w:t xml:space="preserve">ke Smlouvě ve smyslu odst. </w:t>
        </w:r>
        <w:r w:rsidR="00474BEA">
          <w:fldChar w:fldCharType="begin"/>
        </w:r>
        <w:r w:rsidR="00474BEA">
          <w:instrText xml:space="preserve"> REF _Ref130992622 \r \h </w:instrText>
        </w:r>
      </w:ins>
      <w:r w:rsidR="00474BEA">
        <w:fldChar w:fldCharType="separate"/>
      </w:r>
      <w:ins w:id="36" w:author="Autor">
        <w:r w:rsidR="00123C0A">
          <w:t>4.9</w:t>
        </w:r>
        <w:r w:rsidR="00474BEA">
          <w:fldChar w:fldCharType="end"/>
        </w:r>
        <w:r w:rsidR="00474BEA">
          <w:t xml:space="preserve"> této Smlouvy, bude předmětem dodatku dle tohoto odstavce pouze změna </w:t>
        </w:r>
        <w:r w:rsidR="00474BEA" w:rsidRPr="00474BEA">
          <w:t>Celkov</w:t>
        </w:r>
        <w:r w:rsidR="00474BEA">
          <w:t>é</w:t>
        </w:r>
        <w:r w:rsidR="00474BEA" w:rsidRPr="00474BEA">
          <w:t xml:space="preserve"> cen</w:t>
        </w:r>
        <w:r w:rsidR="00474BEA">
          <w:t>y</w:t>
        </w:r>
        <w:r w:rsidR="00474BEA" w:rsidRPr="00474BEA">
          <w:t xml:space="preserve"> za využití</w:t>
        </w:r>
        <w:r w:rsidR="00474BEA">
          <w:t xml:space="preserve"> na Celkovou cenu za využití 2030.</w:t>
        </w:r>
        <w:r w:rsidR="007340DD">
          <w:t xml:space="preserve"> Celková cena za využití 2030 podléhá indexaci dle odst. </w:t>
        </w:r>
        <w:r w:rsidR="007340DD">
          <w:fldChar w:fldCharType="begin"/>
        </w:r>
        <w:r w:rsidR="007340DD">
          <w:instrText xml:space="preserve"> REF _Ref121683579 \r \h </w:instrText>
        </w:r>
      </w:ins>
      <w:ins w:id="37" w:author="Autor">
        <w:r w:rsidR="007340DD">
          <w:fldChar w:fldCharType="separate"/>
        </w:r>
        <w:r w:rsidR="00123C0A">
          <w:t>6.8</w:t>
        </w:r>
        <w:r w:rsidR="007340DD">
          <w:fldChar w:fldCharType="end"/>
        </w:r>
        <w:r w:rsidR="007340DD">
          <w:t xml:space="preserve"> a </w:t>
        </w:r>
        <w:r w:rsidR="007340DD">
          <w:fldChar w:fldCharType="begin"/>
        </w:r>
        <w:r w:rsidR="007340DD">
          <w:instrText xml:space="preserve"> REF _Ref121683597 \r \h </w:instrText>
        </w:r>
      </w:ins>
      <w:ins w:id="38" w:author="Autor">
        <w:r w:rsidR="007340DD">
          <w:fldChar w:fldCharType="separate"/>
        </w:r>
        <w:r w:rsidR="00123C0A">
          <w:t>6.9</w:t>
        </w:r>
        <w:r w:rsidR="007340DD">
          <w:fldChar w:fldCharType="end"/>
        </w:r>
        <w:r w:rsidR="007340DD">
          <w:t xml:space="preserve"> této Smlouvy.</w:t>
        </w:r>
        <w:r w:rsidR="00474BEA">
          <w:t xml:space="preserve">  </w:t>
        </w:r>
        <w:r w:rsidR="00474BEA" w:rsidRPr="00D3660F" w:rsidDel="00750BD3">
          <w:t xml:space="preserve"> </w:t>
        </w:r>
      </w:ins>
    </w:p>
    <w:p w14:paraId="0CB8F7DA" w14:textId="1A0C2DE3" w:rsidR="00681717" w:rsidRDefault="00681717" w:rsidP="00681717">
      <w:pPr>
        <w:pStyle w:val="RLlneksmlouvy"/>
        <w:numPr>
          <w:ilvl w:val="0"/>
          <w:numId w:val="2"/>
        </w:numPr>
      </w:pPr>
      <w:bookmarkStart w:id="39" w:name="_Ref403381981"/>
      <w:bookmarkStart w:id="40" w:name="_Ref129259170"/>
      <w:bookmarkEnd w:id="9"/>
      <w:r>
        <w:t>OBJEDNÁVKY</w:t>
      </w:r>
      <w:bookmarkEnd w:id="39"/>
      <w:bookmarkEnd w:id="40"/>
    </w:p>
    <w:p w14:paraId="2F092C2E" w14:textId="41815478" w:rsidR="00681717" w:rsidRDefault="00681717" w:rsidP="00681717">
      <w:pPr>
        <w:pStyle w:val="RLTextlnkuslovan"/>
        <w:numPr>
          <w:ilvl w:val="1"/>
          <w:numId w:val="2"/>
        </w:numPr>
      </w:pPr>
      <w:bookmarkStart w:id="41" w:name="_Ref357062019"/>
      <w:bookmarkStart w:id="42" w:name="_Ref371936020"/>
      <w:bookmarkStart w:id="43" w:name="_Ref403374594"/>
      <w:bookmarkStart w:id="44" w:name="_Ref371930273"/>
      <w:r>
        <w:t>Příležitostné služby jsou poskytovány na základě jednotlivých objednávek (dále jen „</w:t>
      </w:r>
      <w:r>
        <w:rPr>
          <w:b/>
        </w:rPr>
        <w:t>Objednávka</w:t>
      </w:r>
      <w:r>
        <w:t xml:space="preserve">“) učiněných Objednatelem, k čemuž je oprávněna i některá z osob oprávněných ve věcech technických a realizačních dle </w:t>
      </w:r>
      <w:hyperlink w:anchor="ListAnnex03" w:history="1">
        <w:r>
          <w:rPr>
            <w:rStyle w:val="Hypertextovodkaz"/>
          </w:rPr>
          <w:t>Přílohy č. 3</w:t>
        </w:r>
      </w:hyperlink>
      <w:r>
        <w:t xml:space="preserve"> této Smlouvy, v návaznosti na aktuální potřeby a jejich přijetí a potvrzení Poskytovatelem. Na vystavování Objednávek a jejích přijímání a potvrzování se uplatní níže uvedený postup, nevyplývá-li pro příslušnou Službu z Katalogového listu jiný objednávkový postup.</w:t>
      </w:r>
      <w:bookmarkEnd w:id="41"/>
      <w:bookmarkEnd w:id="42"/>
      <w:bookmarkEnd w:id="43"/>
    </w:p>
    <w:p w14:paraId="0DF0AD37" w14:textId="77777777" w:rsidR="00681717" w:rsidRDefault="00681717" w:rsidP="00681717">
      <w:pPr>
        <w:pStyle w:val="RLTextlnkuslovan"/>
        <w:numPr>
          <w:ilvl w:val="1"/>
          <w:numId w:val="2"/>
        </w:numPr>
      </w:pPr>
      <w:bookmarkStart w:id="45" w:name="_Ref371936798"/>
      <w:r>
        <w:t>Objednávka musí obsahovat minimálně následující náležitosti:</w:t>
      </w:r>
      <w:bookmarkEnd w:id="45"/>
    </w:p>
    <w:p w14:paraId="6531DBEA" w14:textId="77777777" w:rsidR="00681717" w:rsidRDefault="00681717" w:rsidP="00681717">
      <w:pPr>
        <w:pStyle w:val="RLTextlnkuslovan"/>
        <w:numPr>
          <w:ilvl w:val="2"/>
          <w:numId w:val="2"/>
        </w:numPr>
      </w:pPr>
      <w:r>
        <w:t>označení této Smlouvy a smluvních stran, označení příslušného Katalogového listu a pořadové číslo Objednávky dle vzestupného číslování od počátku plnění dle této Smlouvy. Toto číslování bude vedeno pro jednotlivé Katalogové listy Příležitostných služeb zvlášť;</w:t>
      </w:r>
    </w:p>
    <w:p w14:paraId="44CE7E0B" w14:textId="77777777" w:rsidR="00681717" w:rsidRDefault="00681717" w:rsidP="00681717">
      <w:pPr>
        <w:pStyle w:val="RLTextlnkuslovan"/>
        <w:numPr>
          <w:ilvl w:val="2"/>
          <w:numId w:val="2"/>
        </w:numPr>
      </w:pPr>
      <w:r>
        <w:t>rozsah požadovaných činností v rámci příslušné Příležitostné služby v členění dle kapitoly C. příslušného Katalogového listu;</w:t>
      </w:r>
    </w:p>
    <w:p w14:paraId="40C64443" w14:textId="77777777" w:rsidR="00681717" w:rsidRDefault="00681717" w:rsidP="00681717">
      <w:pPr>
        <w:pStyle w:val="RLTextlnkuslovan"/>
        <w:numPr>
          <w:ilvl w:val="2"/>
          <w:numId w:val="2"/>
        </w:numPr>
      </w:pPr>
      <w:r>
        <w:t>specifikaci místa plnění, nevyplývá-li tato specifikace přímo z Katalogového listu;</w:t>
      </w:r>
    </w:p>
    <w:p w14:paraId="11359722" w14:textId="77777777" w:rsidR="00681717" w:rsidRDefault="00681717" w:rsidP="00681717">
      <w:pPr>
        <w:pStyle w:val="RLTextlnkuslovan"/>
        <w:numPr>
          <w:ilvl w:val="2"/>
          <w:numId w:val="2"/>
        </w:numPr>
      </w:pPr>
      <w:r>
        <w:t>specifikaci doby plnění požadované Objednatelem, tj. specifikace doby zahájení Příležitostných služeb, doby trvání jejich poskytování a denní doby, v níž mají být Příležitostné služby poskytovány, nevyplývá-li tato specifikace přímo z Katalogového listu či nemá-li být tato specifikace za podmínek dle Katalogového listu teprve provedena.</w:t>
      </w:r>
    </w:p>
    <w:p w14:paraId="4FF3B031" w14:textId="5DB889B7" w:rsidR="00681717" w:rsidRDefault="00681717" w:rsidP="00681717">
      <w:pPr>
        <w:pStyle w:val="RLTextlnkuslovan"/>
        <w:numPr>
          <w:ilvl w:val="1"/>
          <w:numId w:val="2"/>
        </w:numPr>
        <w:rPr>
          <w:lang w:eastAsia="cs-CZ"/>
        </w:rPr>
      </w:pPr>
      <w:bookmarkStart w:id="46" w:name="_Ref417563154"/>
      <w:r>
        <w:t xml:space="preserve">V případě, že Objednávka neobsahuje všechny povinné náležitosti uvedené v odst. </w:t>
      </w:r>
      <w:r>
        <w:fldChar w:fldCharType="begin"/>
      </w:r>
      <w:r>
        <w:instrText xml:space="preserve"> REF _Ref371936798 \r \h </w:instrText>
      </w:r>
      <w:r>
        <w:fldChar w:fldCharType="separate"/>
      </w:r>
      <w:r w:rsidR="00AD781C">
        <w:t>5.2</w:t>
      </w:r>
      <w:r>
        <w:fldChar w:fldCharType="end"/>
      </w:r>
      <w:r>
        <w:t xml:space="preserve"> této Smlouvy, je Poskytovatel oprávněn Objednávku odmítnout, je však povinen o tom Objednatele písemně informovat včetně označení částí Objednávky, které jsou v rozporu s odst. </w:t>
      </w:r>
      <w:r>
        <w:fldChar w:fldCharType="begin"/>
      </w:r>
      <w:r>
        <w:instrText xml:space="preserve"> REF _Ref371936798 \r \h </w:instrText>
      </w:r>
      <w:r>
        <w:fldChar w:fldCharType="separate"/>
      </w:r>
      <w:r w:rsidR="00AD781C">
        <w:t>5.2</w:t>
      </w:r>
      <w:r>
        <w:fldChar w:fldCharType="end"/>
      </w:r>
      <w:r>
        <w:t xml:space="preserve"> této Smlouvy, a to nejpozději ve lhůtě 24 hodin od jejího doručení. Pokud bude Objednávka takto odmítnuta, na její opakované zaslání, přijetí a potvrzení se znovu uplatní postup dle čl. </w:t>
      </w:r>
      <w:r w:rsidR="00521B22">
        <w:fldChar w:fldCharType="begin"/>
      </w:r>
      <w:r w:rsidR="00521B22">
        <w:instrText xml:space="preserve"> REF _Ref129259170 \r \h </w:instrText>
      </w:r>
      <w:r w:rsidR="00521B22">
        <w:fldChar w:fldCharType="separate"/>
      </w:r>
      <w:r w:rsidR="00AD781C">
        <w:t>5</w:t>
      </w:r>
      <w:r w:rsidR="00521B22">
        <w:fldChar w:fldCharType="end"/>
      </w:r>
      <w:r w:rsidR="00521B22">
        <w:t xml:space="preserve"> </w:t>
      </w:r>
      <w:r>
        <w:t>této Smlouvy. Pořadové číslo Objednávky přitom zůstává stejné.</w:t>
      </w:r>
      <w:bookmarkEnd w:id="46"/>
      <w:r>
        <w:t xml:space="preserve">  </w:t>
      </w:r>
    </w:p>
    <w:p w14:paraId="52BB3485" w14:textId="0B8823D3" w:rsidR="00681717" w:rsidRDefault="00681717" w:rsidP="00681717">
      <w:pPr>
        <w:pStyle w:val="RLTextlnkuslovan"/>
        <w:numPr>
          <w:ilvl w:val="1"/>
          <w:numId w:val="2"/>
        </w:numPr>
      </w:pPr>
      <w:r>
        <w:lastRenderedPageBreak/>
        <w:t xml:space="preserve">Objednávku zašle Objednatel na adresu některé z kontaktních osob Poskytovatele ve věcech technických a realizačních dle </w:t>
      </w:r>
      <w:hyperlink w:anchor="ListAnnex03" w:history="1">
        <w:r>
          <w:rPr>
            <w:rStyle w:val="Hypertextovodkaz"/>
          </w:rPr>
          <w:t>Přílohy č. 3</w:t>
        </w:r>
      </w:hyperlink>
      <w:r>
        <w:t xml:space="preserve"> této Smlouvy. Poskytovatel je povinen zajistit přijímání Objednávek a schopnost reálně se seznámit s jejich obsahem bez výjimky v pracovní dny od 8:00 do 15:00 bez ohledu na přítomnost výše uvedené kontaktní osoby.</w:t>
      </w:r>
    </w:p>
    <w:p w14:paraId="72DAC1A8" w14:textId="01A6AFC6" w:rsidR="00681717" w:rsidRDefault="00681717" w:rsidP="00681717">
      <w:pPr>
        <w:pStyle w:val="RLTextlnkuslovan"/>
        <w:numPr>
          <w:ilvl w:val="1"/>
          <w:numId w:val="2"/>
        </w:numPr>
      </w:pPr>
      <w:r>
        <w:t xml:space="preserve">Poskytovatel je povinen i některou z osob oprávněných ve věcech technických a realizačních dle </w:t>
      </w:r>
      <w:hyperlink w:anchor="ListAnnex03" w:history="1">
        <w:r>
          <w:rPr>
            <w:rStyle w:val="Hypertextovodkaz"/>
          </w:rPr>
          <w:t>Přílohy č. 3</w:t>
        </w:r>
      </w:hyperlink>
      <w:r>
        <w:t xml:space="preserve"> této Smlouvy Objednávku obsahující všechny povinné náležitosti uvedené v odst. </w:t>
      </w:r>
      <w:r>
        <w:fldChar w:fldCharType="begin"/>
      </w:r>
      <w:r>
        <w:instrText xml:space="preserve"> REF _Ref371936798 \r \h </w:instrText>
      </w:r>
      <w:r>
        <w:fldChar w:fldCharType="separate"/>
      </w:r>
      <w:r w:rsidR="00AD781C">
        <w:t>5.2</w:t>
      </w:r>
      <w:r>
        <w:fldChar w:fldCharType="end"/>
      </w:r>
      <w:r>
        <w:t xml:space="preserve"> této Smlouvy potvrdit Objednateli písemně (i) listinnou formou nebo (ii) elektronickými prostředky do 72 hodin od jejího přijetí na adresu osob oprávněných ve věcech technických a realizačních dle </w:t>
      </w:r>
      <w:hyperlink w:anchor="ListAnnex03" w:history="1">
        <w:r>
          <w:rPr>
            <w:rStyle w:val="Hypertextovodkaz"/>
          </w:rPr>
          <w:t>Přílohy č. 3</w:t>
        </w:r>
      </w:hyperlink>
      <w:r>
        <w:t xml:space="preserve"> této Smlouvy na straně Objednatele. </w:t>
      </w:r>
    </w:p>
    <w:p w14:paraId="4D444716" w14:textId="2E7F7F09" w:rsidR="00681717" w:rsidRDefault="00681717" w:rsidP="00681717">
      <w:pPr>
        <w:pStyle w:val="RLTextlnkuslovan"/>
        <w:numPr>
          <w:ilvl w:val="1"/>
          <w:numId w:val="2"/>
        </w:numPr>
      </w:pPr>
      <w:r>
        <w:t>V případě, že Objednávka nebude v uvedené lhůtě P</w:t>
      </w:r>
      <w:r w:rsidR="0069159B">
        <w:t xml:space="preserve">oskytovatelem písemně potvrzena, </w:t>
      </w:r>
      <w:r>
        <w:t xml:space="preserve">aniž by k Objednávce Poskytovatel vznesl písemné připomínky specifikující její rozpor se Smlouvou dle odst. </w:t>
      </w:r>
      <w:r>
        <w:fldChar w:fldCharType="begin"/>
      </w:r>
      <w:r>
        <w:instrText xml:space="preserve"> REF _Ref417563154 \r \h </w:instrText>
      </w:r>
      <w:r>
        <w:fldChar w:fldCharType="separate"/>
      </w:r>
      <w:r w:rsidR="00AD781C">
        <w:t>5.3</w:t>
      </w:r>
      <w:r>
        <w:fldChar w:fldCharType="end"/>
      </w:r>
      <w:r>
        <w:t xml:space="preserve"> této Smlouvy, je Objednávka považována za přijatou a závaznou. K pozdějšímu odmítnutí Objednávky tak nebudou smluvní strany přihlížet a Poskytovatel bude povinen poskytnout plnění v souladu s Objednávkou.</w:t>
      </w:r>
    </w:p>
    <w:p w14:paraId="4F67F6FA" w14:textId="77777777" w:rsidR="00681717" w:rsidRDefault="00681717" w:rsidP="00681717">
      <w:pPr>
        <w:pStyle w:val="RLlneksmlouvy"/>
        <w:numPr>
          <w:ilvl w:val="0"/>
          <w:numId w:val="2"/>
        </w:numPr>
      </w:pPr>
      <w:bookmarkStart w:id="47" w:name="_Ref372105822"/>
      <w:r>
        <w:t>CENA A PLATEBNÍ PODMÍNKY</w:t>
      </w:r>
      <w:bookmarkEnd w:id="47"/>
    </w:p>
    <w:p w14:paraId="01536699" w14:textId="0DDF4F06" w:rsidR="009B3F3C" w:rsidRDefault="00681717" w:rsidP="008E088E">
      <w:pPr>
        <w:pStyle w:val="RLTextlnkuslovan"/>
        <w:numPr>
          <w:ilvl w:val="1"/>
          <w:numId w:val="2"/>
        </w:numPr>
      </w:pPr>
      <w:bookmarkStart w:id="48" w:name="_Ref371951658"/>
      <w:bookmarkStart w:id="49" w:name="_Ref129277154"/>
      <w:r>
        <w:t>Cena za poskytování Služeb dle této Smlouvy je uvedena pro jednotlivé Služby, resp. dílčí činnosti v jejích rámci, v kapitole C. Katalogových listů v jednotkovém členění.</w:t>
      </w:r>
      <w:bookmarkEnd w:id="48"/>
      <w:r w:rsidR="00E238C6">
        <w:t xml:space="preserve"> </w:t>
      </w:r>
      <w:bookmarkEnd w:id="49"/>
    </w:p>
    <w:p w14:paraId="15B6D026" w14:textId="6C7AD165" w:rsidR="00681717" w:rsidRDefault="00681717" w:rsidP="00681717">
      <w:pPr>
        <w:pStyle w:val="RLTextlnkuslovan"/>
        <w:numPr>
          <w:ilvl w:val="1"/>
          <w:numId w:val="2"/>
        </w:numPr>
      </w:pPr>
      <w:r>
        <w:t>Cena za poskytování Služeb obsahuje veškeré náklady spojené s poskytováním Služeb, zejména náklady uvedené v kapitole D. jednotlivých Katalogových listů. Nad rámec této ceny nepřísluší Poskytovateli za poskytování Služeb žádná jiná odměna.</w:t>
      </w:r>
    </w:p>
    <w:p w14:paraId="215C0864" w14:textId="0C2BA3CE" w:rsidR="00681717" w:rsidRDefault="00681717" w:rsidP="00681717">
      <w:pPr>
        <w:pStyle w:val="RLTextlnkuslovan"/>
        <w:numPr>
          <w:ilvl w:val="1"/>
          <w:numId w:val="2"/>
        </w:numPr>
      </w:pPr>
      <w:bookmarkStart w:id="50" w:name="_Ref357012682"/>
      <w:r>
        <w:t xml:space="preserve">Cena za poskytnutí Služeb je splatná na základě daňového dokladu (faktury) vystaveného Poskytovatelem a doručeného na adresu Objednatele v listinné či elektronické formě. K ceně bude při fakturaci připočtena DPH v zákonné výši. </w:t>
      </w:r>
      <w:bookmarkStart w:id="51" w:name="_Hlk110343827"/>
      <w:bookmarkStart w:id="52" w:name="_Hlk104905414"/>
      <w:bookmarkStart w:id="53" w:name="_Hlk109223681"/>
      <w:r>
        <w:t>V případě odpadu, který byl v souladu s platnou a účinnou legislativou uložen na skládku, bude k ceně při fakturaci připočten (</w:t>
      </w:r>
      <w:bookmarkStart w:id="54" w:name="_Hlk110435041"/>
      <w:r>
        <w:t>resp. Objednateli bude Poskytovatelem přefakturován)</w:t>
      </w:r>
      <w:bookmarkEnd w:id="54"/>
      <w:r>
        <w:t xml:space="preserve"> také </w:t>
      </w:r>
      <w:bookmarkEnd w:id="51"/>
      <w:r>
        <w:t xml:space="preserve">poplatek za ukládání odpadu na skládku </w:t>
      </w:r>
      <w:bookmarkStart w:id="55" w:name="_Hlk110343871"/>
      <w:r>
        <w:t>ve výši platné a účinné k okamžiku uložení odpadu</w:t>
      </w:r>
      <w:bookmarkEnd w:id="55"/>
      <w:r>
        <w:t>, a to při zohlednění pravidel</w:t>
      </w:r>
      <w:r>
        <w:rPr>
          <w:bCs/>
        </w:rPr>
        <w:t xml:space="preserve"> dle odst. </w:t>
      </w:r>
      <w:r>
        <w:fldChar w:fldCharType="begin"/>
      </w:r>
      <w:r>
        <w:rPr>
          <w:bCs/>
        </w:rPr>
        <w:instrText xml:space="preserve"> REF _Ref109219580 \r \h </w:instrText>
      </w:r>
      <w:r>
        <w:fldChar w:fldCharType="separate"/>
      </w:r>
      <w:r w:rsidR="00AD781C">
        <w:rPr>
          <w:bCs/>
        </w:rPr>
        <w:t>6.14</w:t>
      </w:r>
      <w:r>
        <w:fldChar w:fldCharType="end"/>
      </w:r>
      <w:r>
        <w:rPr>
          <w:bCs/>
        </w:rPr>
        <w:t xml:space="preserve"> až </w:t>
      </w:r>
      <w:r>
        <w:fldChar w:fldCharType="begin"/>
      </w:r>
      <w:r>
        <w:rPr>
          <w:bCs/>
        </w:rPr>
        <w:instrText xml:space="preserve"> REF _Ref109219584 \r \h </w:instrText>
      </w:r>
      <w:r>
        <w:fldChar w:fldCharType="separate"/>
      </w:r>
      <w:r w:rsidR="00AD781C">
        <w:rPr>
          <w:bCs/>
        </w:rPr>
        <w:t>6.16</w:t>
      </w:r>
      <w:r>
        <w:fldChar w:fldCharType="end"/>
      </w:r>
      <w:r>
        <w:rPr>
          <w:bCs/>
        </w:rPr>
        <w:t xml:space="preserve"> a čl. </w:t>
      </w:r>
      <w:r w:rsidR="00077AC3">
        <w:fldChar w:fldCharType="begin"/>
      </w:r>
      <w:r w:rsidR="00077AC3">
        <w:rPr>
          <w:bCs/>
        </w:rPr>
        <w:instrText xml:space="preserve"> REF _Ref109219599 \r \h </w:instrText>
      </w:r>
      <w:r w:rsidR="00077AC3">
        <w:fldChar w:fldCharType="separate"/>
      </w:r>
      <w:r w:rsidR="00AD781C">
        <w:rPr>
          <w:bCs/>
        </w:rPr>
        <w:t>7</w:t>
      </w:r>
      <w:r w:rsidR="00077AC3">
        <w:fldChar w:fldCharType="end"/>
      </w:r>
      <w:r>
        <w:rPr>
          <w:bCs/>
        </w:rPr>
        <w:t xml:space="preserve"> Smlouvy </w:t>
      </w:r>
      <w:bookmarkStart w:id="56" w:name="_Hlk110343952"/>
      <w:r>
        <w:rPr>
          <w:bCs/>
        </w:rPr>
        <w:t>(tedy při zohlednění uplatnění či neuplatnění třídící slevy)</w:t>
      </w:r>
      <w:bookmarkEnd w:id="52"/>
      <w:bookmarkEnd w:id="56"/>
      <w:r w:rsidR="009164B3">
        <w:rPr>
          <w:bCs/>
        </w:rPr>
        <w:t xml:space="preserve">, a dále </w:t>
      </w:r>
      <w:r w:rsidR="009164B3">
        <w:t>případné náklady provozovatele skládky na tvorbu r</w:t>
      </w:r>
      <w:r w:rsidR="009164B3" w:rsidRPr="00524FC5">
        <w:t>ezerv</w:t>
      </w:r>
      <w:r w:rsidR="009164B3">
        <w:t>y</w:t>
      </w:r>
      <w:r w:rsidR="009164B3" w:rsidRPr="00524FC5">
        <w:t xml:space="preserve"> na zajištění rekultivace a následn</w:t>
      </w:r>
      <w:r w:rsidR="009164B3">
        <w:t>ou</w:t>
      </w:r>
      <w:r w:rsidR="009164B3" w:rsidRPr="00524FC5">
        <w:t xml:space="preserve"> péč</w:t>
      </w:r>
      <w:r w:rsidR="009164B3">
        <w:t>i</w:t>
      </w:r>
      <w:r w:rsidR="009164B3" w:rsidRPr="00524FC5">
        <w:t xml:space="preserve"> o skládku</w:t>
      </w:r>
      <w:r w:rsidR="009164B3">
        <w:t xml:space="preserve"> </w:t>
      </w:r>
      <w:r w:rsidR="009164B3" w:rsidRPr="00871440">
        <w:t>v souladu s platnou a účinnou legislativou.</w:t>
      </w:r>
      <w:r w:rsidR="009164B3">
        <w:t xml:space="preserve"> </w:t>
      </w:r>
      <w:bookmarkEnd w:id="53"/>
      <w:r>
        <w:t>Každá faktura musí obsahovat náležitosti daňového dokladu v souladu s § 29 zákona č. 235/2004 Sb., o dani z přidané hodnoty, ve znění pozdějších předpisů (dále jen „</w:t>
      </w:r>
      <w:r>
        <w:rPr>
          <w:b/>
        </w:rPr>
        <w:t>ZDPH</w:t>
      </w:r>
      <w:r>
        <w:t>“) a zákona č. 563/1991 Sb., o účetnictví, ve znění pozdějších předpisů (dále jen „</w:t>
      </w:r>
      <w:r>
        <w:rPr>
          <w:b/>
        </w:rPr>
        <w:t>ZOÚ</w:t>
      </w:r>
      <w:r>
        <w:t>“). Kromě výše uvedených náležitostí bude každá faktura obsahovat tyto údaje:</w:t>
      </w:r>
      <w:bookmarkEnd w:id="50"/>
    </w:p>
    <w:p w14:paraId="62BA9BD9" w14:textId="77777777" w:rsidR="00681717" w:rsidRDefault="00681717" w:rsidP="00681717">
      <w:pPr>
        <w:pStyle w:val="RLTextlnkuslovan"/>
        <w:numPr>
          <w:ilvl w:val="2"/>
          <w:numId w:val="2"/>
        </w:numPr>
      </w:pPr>
      <w:r>
        <w:t>datum splatnosti;</w:t>
      </w:r>
    </w:p>
    <w:p w14:paraId="2BF9C487" w14:textId="77777777" w:rsidR="00681717" w:rsidRDefault="00681717" w:rsidP="00681717">
      <w:pPr>
        <w:pStyle w:val="RLTextlnkuslovan"/>
        <w:numPr>
          <w:ilvl w:val="2"/>
          <w:numId w:val="2"/>
        </w:numPr>
      </w:pPr>
      <w:r>
        <w:t>číslo Smlouvy Objednatele a Poskytovatele a číslo Katalogového listu; je-li faktura vystavována za plnění Příležitostných služeb, pak i číslo Objednávky;</w:t>
      </w:r>
    </w:p>
    <w:p w14:paraId="27F529B7" w14:textId="77777777" w:rsidR="00681717" w:rsidRDefault="00681717" w:rsidP="00681717">
      <w:pPr>
        <w:pStyle w:val="RLTextlnkuslovan"/>
        <w:numPr>
          <w:ilvl w:val="2"/>
          <w:numId w:val="2"/>
        </w:numPr>
      </w:pPr>
      <w:r>
        <w:t>IČO Objednatele a Poskytovatele;</w:t>
      </w:r>
    </w:p>
    <w:p w14:paraId="034E0D94" w14:textId="0137D3BB" w:rsidR="00681717" w:rsidRDefault="00681717" w:rsidP="00681717">
      <w:pPr>
        <w:pStyle w:val="RLTextlnkuslovan"/>
        <w:numPr>
          <w:ilvl w:val="2"/>
          <w:numId w:val="2"/>
        </w:numPr>
      </w:pPr>
      <w:r>
        <w:t xml:space="preserve">razítko a podpis osoby oprávněné na straně Poskytovatele, a to i některé z osob oprávněných ve věcech technických a realizačních dle </w:t>
      </w:r>
      <w:hyperlink w:anchor="ListAnnex03" w:history="1">
        <w:r>
          <w:rPr>
            <w:rStyle w:val="Hypertextovodkaz"/>
          </w:rPr>
          <w:t>Přílohy č. 3</w:t>
        </w:r>
      </w:hyperlink>
      <w:r>
        <w:t xml:space="preserve"> této Smlouvy;</w:t>
      </w:r>
    </w:p>
    <w:p w14:paraId="646B8DCD" w14:textId="77777777" w:rsidR="00681717" w:rsidRDefault="00681717" w:rsidP="00681717">
      <w:pPr>
        <w:pStyle w:val="RLTextlnkuslovan"/>
        <w:numPr>
          <w:ilvl w:val="2"/>
          <w:numId w:val="2"/>
        </w:numPr>
      </w:pPr>
      <w:bookmarkStart w:id="57" w:name="_Ref357078029"/>
      <w:r>
        <w:t>údaje a přílohy dle příslušného Katalogového listu.</w:t>
      </w:r>
      <w:bookmarkEnd w:id="57"/>
    </w:p>
    <w:p w14:paraId="0D2BE3AB" w14:textId="1D2D2B7E" w:rsidR="00681717" w:rsidRDefault="00681717" w:rsidP="00681717">
      <w:pPr>
        <w:pStyle w:val="RLTextlnkuslovan"/>
        <w:numPr>
          <w:ilvl w:val="1"/>
          <w:numId w:val="2"/>
        </w:numPr>
      </w:pPr>
      <w:r>
        <w:lastRenderedPageBreak/>
        <w:t xml:space="preserve">Okamžik vystavení faktury, rozsah fakturovaného plnění, splatnost a další podrobná pravidla fakturace jsou pro jednotlivé Služby uvedena vždy v kapitole E. příslušného Katalogového listu. V případě nesouladu kteréhokoli ustanovení kapitoly E. kteréhokoli z Katalogových listů s kterýmkoli ustanovením tohoto čl. </w:t>
      </w:r>
      <w:r>
        <w:fldChar w:fldCharType="begin"/>
      </w:r>
      <w:r>
        <w:instrText xml:space="preserve"> REF _Ref372105822 \r \h </w:instrText>
      </w:r>
      <w:r>
        <w:fldChar w:fldCharType="separate"/>
      </w:r>
      <w:r w:rsidR="00AD781C">
        <w:t>6</w:t>
      </w:r>
      <w:r>
        <w:fldChar w:fldCharType="end"/>
      </w:r>
      <w:r>
        <w:t xml:space="preserve"> Smlouvy má přednost ustanovení dotčeného Katalogového listu.</w:t>
      </w:r>
    </w:p>
    <w:p w14:paraId="67C9DAB4" w14:textId="77777777" w:rsidR="00681717" w:rsidRDefault="00681717" w:rsidP="00681717">
      <w:pPr>
        <w:pStyle w:val="RLTextlnkuslovan"/>
        <w:numPr>
          <w:ilvl w:val="1"/>
          <w:numId w:val="2"/>
        </w:numPr>
      </w:pPr>
      <w:r>
        <w:t>Poskytovatel je povinen vystavovat faktury pro jednotlivé Katalogové listy zvlášť.</w:t>
      </w:r>
    </w:p>
    <w:p w14:paraId="45D82573" w14:textId="7DEB9583" w:rsidR="00681717" w:rsidRDefault="00681717" w:rsidP="00681717">
      <w:pPr>
        <w:pStyle w:val="RLTextlnkuslovan"/>
        <w:numPr>
          <w:ilvl w:val="1"/>
          <w:numId w:val="2"/>
        </w:numPr>
      </w:pPr>
      <w:r>
        <w:t xml:space="preserve">V případě, že Poskytovatelem vystavená faktura nebude obsahovat všechny náležitosti dle odst. </w:t>
      </w:r>
      <w:r>
        <w:fldChar w:fldCharType="begin"/>
      </w:r>
      <w:r>
        <w:instrText xml:space="preserve"> REF _Ref357012682 \r \h  \* MERGEFORMAT </w:instrText>
      </w:r>
      <w:r>
        <w:fldChar w:fldCharType="separate"/>
      </w:r>
      <w:r w:rsidR="00AD781C">
        <w:t>6.3</w:t>
      </w:r>
      <w:r>
        <w:fldChar w:fldCharType="end"/>
      </w:r>
      <w:r>
        <w:t xml:space="preserve"> této Smlouvy nebo nebude splňovat náležitosti daňového dokladu, je Objednatel oprávněn ve lhůtě do deseti pracovních dnů od jejího obdržení fakturu vrátit Poskytovateli k opravě či doplnění. Lhůta splatnosti ceny za poskytnuté Služby v takovémto případě počíná běžet ode dne doručení opravené nebo doplněné faktury Objednateli. Nevrátí-li Objednatel Poskytovateli fakturu ve lhůtě specifikované v tomto odstavci, má se za to, že k faktuře Objednatel nemá výhrady.</w:t>
      </w:r>
    </w:p>
    <w:p w14:paraId="10218280" w14:textId="77777777" w:rsidR="00681717" w:rsidRDefault="00681717" w:rsidP="00681717">
      <w:pPr>
        <w:pStyle w:val="RLTextlnkuslovan"/>
        <w:numPr>
          <w:ilvl w:val="1"/>
          <w:numId w:val="2"/>
        </w:numPr>
      </w:pPr>
      <w:r>
        <w:t>Pro případ pozdního uhrazení faktury se sjednává úrok z prodlení ve výši 0,05 % z fakturované částky za každý den prodlení.</w:t>
      </w:r>
    </w:p>
    <w:p w14:paraId="7098142E" w14:textId="7A3DF654" w:rsidR="00681717" w:rsidRDefault="00681717" w:rsidP="00681717">
      <w:pPr>
        <w:pStyle w:val="RLTextlnkuslovan"/>
        <w:numPr>
          <w:ilvl w:val="1"/>
          <w:numId w:val="2"/>
        </w:numPr>
        <w:rPr>
          <w:lang w:eastAsia="cs-CZ"/>
        </w:rPr>
      </w:pPr>
      <w:bookmarkStart w:id="58" w:name="_Ref121683579"/>
      <w:bookmarkStart w:id="59" w:name="_Ref357015179"/>
      <w:r>
        <w:t>Cena za poskytování Služeb dle odst.</w:t>
      </w:r>
      <w:r w:rsidR="00C241B1">
        <w:t xml:space="preserve"> </w:t>
      </w:r>
      <w:r w:rsidR="008E088E">
        <w:fldChar w:fldCharType="begin"/>
      </w:r>
      <w:r w:rsidR="008E088E">
        <w:instrText xml:space="preserve"> REF _Ref129277154 \r \h </w:instrText>
      </w:r>
      <w:r w:rsidR="008E088E">
        <w:fldChar w:fldCharType="separate"/>
      </w:r>
      <w:r w:rsidR="00AD781C">
        <w:t>6.1</w:t>
      </w:r>
      <w:r w:rsidR="008E088E">
        <w:fldChar w:fldCharType="end"/>
      </w:r>
      <w:r>
        <w:t xml:space="preserve"> této Smlouvy může být </w:t>
      </w:r>
      <w:r w:rsidR="006F7D7C">
        <w:t xml:space="preserve">ve smyslu § 100 odst. 1 ZZVZ </w:t>
      </w:r>
      <w:r>
        <w:t>dohodou stran změněna jednou ročně tehdy, pokud v době účinnosti Smlouvy dojde v předchozím kalendářním roce k meziročnímu nárůstu nebo poklesu spotřebitelských cen dle ročního indexu spotřebitelských cen vyhlašovaného Českým statistickým úřadem o více než 3 % (první relevantní údaj v tomto smyslu představuje hodnota nárůstu nebo poklesu spotřebitelských cen dle ročního indexu spotřebitelských cen za celý první celý kalendářní rok účinnosti Smlouvy).</w:t>
      </w:r>
      <w:bookmarkEnd w:id="58"/>
      <w:r>
        <w:t xml:space="preserve"> </w:t>
      </w:r>
    </w:p>
    <w:p w14:paraId="154B24F2" w14:textId="6943B636" w:rsidR="00681717" w:rsidRDefault="00681717" w:rsidP="00681717">
      <w:pPr>
        <w:pStyle w:val="RLTextlnkuslovan"/>
        <w:numPr>
          <w:ilvl w:val="1"/>
          <w:numId w:val="2"/>
        </w:numPr>
      </w:pPr>
      <w:bookmarkStart w:id="60" w:name="_Ref121683597"/>
      <w:bookmarkStart w:id="61" w:name="_Ref121684939"/>
      <w:bookmarkStart w:id="62" w:name="_Ref124598033"/>
      <w:bookmarkStart w:id="63" w:name="_Ref129266108"/>
      <w:r>
        <w:t>Smluvní strany se zavazují v případě, že nastanou skutečnosti dle odst.</w:t>
      </w:r>
      <w:bookmarkEnd w:id="59"/>
      <w:r>
        <w:t xml:space="preserve"> </w:t>
      </w:r>
      <w:r>
        <w:fldChar w:fldCharType="begin"/>
      </w:r>
      <w:r>
        <w:instrText xml:space="preserve"> REF _Ref357015179 \r \h  \* MERGEFORMAT </w:instrText>
      </w:r>
      <w:r>
        <w:fldChar w:fldCharType="separate"/>
      </w:r>
      <w:r w:rsidR="00AD781C">
        <w:t>6.8</w:t>
      </w:r>
      <w:r>
        <w:fldChar w:fldCharType="end"/>
      </w:r>
      <w:r>
        <w:t xml:space="preserve"> této Smlouvy, zahájit jednání o změně ceny za poskytované Služby. Cena za Služby může být změněna pouze písemnou dohodou smluvních stran učiněnou v dodatku této Smlouvy ve smyslu odst. </w:t>
      </w:r>
      <w:r>
        <w:fldChar w:fldCharType="begin"/>
      </w:r>
      <w:r>
        <w:instrText xml:space="preserve"> REF _Ref417563925 \r \h </w:instrText>
      </w:r>
      <w:r>
        <w:fldChar w:fldCharType="separate"/>
      </w:r>
      <w:r w:rsidR="00AD781C">
        <w:t>25.5</w:t>
      </w:r>
      <w:r>
        <w:fldChar w:fldCharType="end"/>
      </w:r>
      <w:r>
        <w:t xml:space="preserve"> této Smlouvy a to </w:t>
      </w:r>
      <w:r w:rsidR="006B36FF">
        <w:t xml:space="preserve">jen do </w:t>
      </w:r>
      <w:r>
        <w:t>výš</w:t>
      </w:r>
      <w:r w:rsidR="006B36FF">
        <w:t>e</w:t>
      </w:r>
      <w:r>
        <w:t xml:space="preserve"> odpovídající nárůstu nebo poklesu spotřebitelských cen </w:t>
      </w:r>
      <w:bookmarkStart w:id="64" w:name="_Hlk104905527"/>
      <w:r>
        <w:rPr>
          <w:bCs/>
        </w:rPr>
        <w:t>dle ročního indexu spotřebitelských cen vyhlašovaného Českým statistickým úřadem pro předcházející rok</w:t>
      </w:r>
      <w:bookmarkEnd w:id="64"/>
      <w:r>
        <w:t>. K zahájení jednání o změně cen za předpokladů předvídaných v tomto a předchozím odstavci může dojít vždy k 1. dubnu příslušného kalendářního roku, případně do deseti pracovních dnů ode dne vyhlášení indexu spotřebitelských cen za uplynulý kalendářní rok Českým statistickým úřadem, podle toho, který okamžik nastane později. V případě, že budou prokazatelně naplněny důvody k zahájení jednání ve výše uvedeném smyslu, neodepře žádná ze stran uzavření dojednaného dodatku ve výše uvedeném rozsahu, nemá-li k tomu závažný důvod. Za závažný důvod se v této souvislosti považuje zejména, nikoli však výlučně, nedostatek finančních prostředků, které by Objednateli umožnily hradit cenu za Služby po navýšení dle dodatku.</w:t>
      </w:r>
      <w:bookmarkEnd w:id="60"/>
      <w:r w:rsidR="00B93A85">
        <w:t xml:space="preserve"> </w:t>
      </w:r>
      <w:bookmarkEnd w:id="61"/>
      <w:bookmarkEnd w:id="62"/>
      <w:bookmarkEnd w:id="63"/>
    </w:p>
    <w:p w14:paraId="7ED511AE" w14:textId="4146F5B3" w:rsidR="00681717" w:rsidRDefault="00681717" w:rsidP="00681717">
      <w:pPr>
        <w:pStyle w:val="RLTextlnkuslovan"/>
        <w:numPr>
          <w:ilvl w:val="1"/>
          <w:numId w:val="2"/>
        </w:numPr>
      </w:pPr>
      <w:r>
        <w:t xml:space="preserve">V případě, že některé ze stran této Smlouvy vznikne nárok na zaplacení smluvní pokuty, která není uvedena v Katalogovém listu, ale v těle této Smlouvy, zašle tato smluvní strana společně s výzvou k uhrazení pokuty dle odst. </w:t>
      </w:r>
      <w:r>
        <w:fldChar w:fldCharType="begin"/>
      </w:r>
      <w:r>
        <w:instrText xml:space="preserve"> REF _Ref417505390 \r \h </w:instrText>
      </w:r>
      <w:r>
        <w:fldChar w:fldCharType="separate"/>
      </w:r>
      <w:r w:rsidR="00AD781C">
        <w:t>17.19</w:t>
      </w:r>
      <w:r>
        <w:fldChar w:fldCharType="end"/>
      </w:r>
      <w:r>
        <w:t xml:space="preserve"> této Smlouvy fakturu na částku ve výši smluvní pokuty splňující náležitosti daňového dokladu podle ZDPH a účetního dokladu podle ZOÚ druhé smluvní straně. Smluvní pokuta je splatná do 60 dnů ode dne doručení faktury smluvní straně povinné k její úhradě. Způsob úhrady smluvních pokut uvedených v Katalogových listech je obsažen tamtéž.</w:t>
      </w:r>
    </w:p>
    <w:p w14:paraId="4F144223" w14:textId="77777777" w:rsidR="00681717" w:rsidRDefault="00681717" w:rsidP="00681717">
      <w:pPr>
        <w:pStyle w:val="RLTextlnkuslovan"/>
        <w:numPr>
          <w:ilvl w:val="1"/>
          <w:numId w:val="2"/>
        </w:numPr>
        <w:rPr>
          <w:lang w:eastAsia="cs-CZ"/>
        </w:rPr>
      </w:pPr>
      <w:r>
        <w:t xml:space="preserve">V případě, že některé ze smluvních stran vznikne nárok na náhradu škody, zašle druhé smluvní straně písemné vyúčtování - fakturu s náležitostmi účetního dokladu podle ZDPH a ZOÚ s přesnou výší požadované náhrady, popisem vady popř. jiné události, jíž </w:t>
      </w:r>
      <w:r>
        <w:lastRenderedPageBreak/>
        <w:t>škoda vznikla a odkazem na konkrétní povinnost druhé smluvní strany, jejíž porušení způsobilo vznik škody. Náhrada škody je splatná do 60 dnů ode dne doručení řádného vyúčtování druhé smluvní straně.</w:t>
      </w:r>
    </w:p>
    <w:p w14:paraId="573A115B" w14:textId="77777777" w:rsidR="00681717" w:rsidRDefault="00681717" w:rsidP="00681717">
      <w:pPr>
        <w:pStyle w:val="RLTextlnkuslovan"/>
        <w:numPr>
          <w:ilvl w:val="1"/>
          <w:numId w:val="2"/>
        </w:numPr>
      </w:pPr>
      <w:r>
        <w:t>Objednatel bude hradit přijaté faktury pouze na zveřejněné bankovní účty. V případě, že Poskytovatel nebude mít daný účet zveřejněný, zaplatí Objednatel pouze základ daně a výši DPH uhradí až po zveřejnění příslušného účtu v registru plátců a identifikovaných osob.</w:t>
      </w:r>
    </w:p>
    <w:p w14:paraId="69B8A553" w14:textId="77777777" w:rsidR="00681717" w:rsidRDefault="00681717" w:rsidP="00681717">
      <w:pPr>
        <w:pStyle w:val="RLTextlnkuslovan"/>
        <w:numPr>
          <w:ilvl w:val="1"/>
          <w:numId w:val="2"/>
        </w:numPr>
        <w:rPr>
          <w:lang w:eastAsia="cs-CZ"/>
        </w:rPr>
      </w:pPr>
      <w:r>
        <w:t>Stane-li se Poskytovatel nespolehlivým plátcem ve smyslu ZDPH, zaplatí Objednatel pouze základ daně. Příslušná výše DPH bude uhrazena až po písemném doložení Poskytovatele o jeho úhradě příslušnému správci daně.</w:t>
      </w:r>
    </w:p>
    <w:p w14:paraId="6BAB561D" w14:textId="77777777" w:rsidR="00681717" w:rsidRDefault="00681717" w:rsidP="00681717">
      <w:pPr>
        <w:pStyle w:val="RLTextlnkuslovan"/>
        <w:numPr>
          <w:ilvl w:val="1"/>
          <w:numId w:val="2"/>
        </w:numPr>
      </w:pPr>
      <w:bookmarkStart w:id="65" w:name="_Hlk110435072"/>
      <w:bookmarkStart w:id="66" w:name="_Ref109219580"/>
      <w:bookmarkStart w:id="67" w:name="_Hlk109223703"/>
      <w:r>
        <w:t>Výše poplatku za ukládání odpadů na skládku</w:t>
      </w:r>
      <w:bookmarkEnd w:id="65"/>
      <w:r>
        <w:t xml:space="preserve">, který se k ceně při fakturaci připočítává (přefakturovává), je </w:t>
      </w:r>
      <w:bookmarkStart w:id="68" w:name="_Hlk110435113"/>
      <w:r>
        <w:t xml:space="preserve">možné dle Zákona o odpadech uplatnit </w:t>
      </w:r>
      <w:bookmarkEnd w:id="68"/>
      <w:r>
        <w:t xml:space="preserve">ve dvojí výši </w:t>
      </w:r>
      <w:bookmarkStart w:id="69" w:name="_Hlk110435185"/>
      <w:r>
        <w:t xml:space="preserve">s tím, že uplatní-li Objednatel pro dané období úspěšně zákonný nárok na zahrnutí odpadu do dílčího základu poplatku za ukládání komunálního odpadu na skládku, pro kterou je stanovena samostatná sazba </w:t>
      </w:r>
      <w:bookmarkEnd w:id="69"/>
      <w:r>
        <w:t>(dále také jen „</w:t>
      </w:r>
      <w:r>
        <w:rPr>
          <w:b/>
          <w:bCs/>
        </w:rPr>
        <w:t>třídící sleva“</w:t>
      </w:r>
      <w:r>
        <w:t xml:space="preserve">), bude přefakturována varianta zahrnující třídící slevu, přičemž při neuplatnění třídící slevy nebo vyčerpání hmotnosti odpadu, pro který lze uvedenou slevu uplatnit, </w:t>
      </w:r>
      <w:bookmarkStart w:id="70" w:name="_Hlk110435300"/>
      <w:r>
        <w:t>dojde k odpovídajícímu navýšení přefakturováváné částky uplatněním druhé varianty zohledňující poplatek v sazbě za ukládání využitelných odpadů dle účinného znění přílohy č. 9 Zákona o odpadech</w:t>
      </w:r>
      <w:bookmarkEnd w:id="70"/>
      <w:r>
        <w:t>.</w:t>
      </w:r>
      <w:bookmarkEnd w:id="66"/>
    </w:p>
    <w:p w14:paraId="27138522" w14:textId="77777777" w:rsidR="00681717" w:rsidRDefault="00681717" w:rsidP="00681717">
      <w:pPr>
        <w:pStyle w:val="RLTextlnkuslovan"/>
        <w:numPr>
          <w:ilvl w:val="1"/>
          <w:numId w:val="2"/>
        </w:numPr>
      </w:pPr>
      <w:bookmarkStart w:id="71" w:name="_Ref109219472"/>
      <w:r>
        <w:t>Pro vyloučení pochybností smluvní strany prohlašují, že Objednatel zmocňuje Poskytovatele k úhradě zákonného poplatku za uložení komunálního odpadu na skládku za Objednatele a současně je Objednatel povinen uhradit Poskytovateli částku odpovídající poplatkové povinnosti Objednatele, která bude Objednateli vyúčtována Poskytovatelem, a to způsobem sjednaným v této Smlouvě. Vyžádá-li si Poskytovatel od Objednatele vystavení potvrzení tohoto zmocnění, zavazuje se Objednatel vystavit toto potvrzení v požadované formě bez zbytečného odkladu.</w:t>
      </w:r>
      <w:bookmarkEnd w:id="71"/>
    </w:p>
    <w:p w14:paraId="32E720BA" w14:textId="32169D5B" w:rsidR="00681717" w:rsidRDefault="00681717" w:rsidP="00681717">
      <w:pPr>
        <w:pStyle w:val="RLTextlnkuslovan"/>
        <w:numPr>
          <w:ilvl w:val="1"/>
          <w:numId w:val="2"/>
        </w:numPr>
      </w:pPr>
      <w:bookmarkStart w:id="72" w:name="_Ref109219584"/>
      <w:r>
        <w:t xml:space="preserve">Výše poplatku dle odst. </w:t>
      </w:r>
      <w:r>
        <w:fldChar w:fldCharType="begin"/>
      </w:r>
      <w:r>
        <w:instrText xml:space="preserve"> REF _Ref109219472 \r \h </w:instrText>
      </w:r>
      <w:r>
        <w:fldChar w:fldCharType="separate"/>
      </w:r>
      <w:r w:rsidR="00AD781C">
        <w:t>6.15</w:t>
      </w:r>
      <w:r>
        <w:fldChar w:fldCharType="end"/>
      </w:r>
      <w:r>
        <w:t xml:space="preserve"> </w:t>
      </w:r>
      <w:bookmarkStart w:id="73" w:name="_Hlk110435467"/>
      <w:r>
        <w:t>bude v rámci fakturace stanovena jako samostatná položka. V rámci fakturace musí Poskytovatel vyčíslit samostatně výši poplatku odpovídající příslušné poplatkové povinnosti Objednatele v daném období.</w:t>
      </w:r>
      <w:bookmarkEnd w:id="72"/>
      <w:bookmarkEnd w:id="73"/>
    </w:p>
    <w:p w14:paraId="67DF3BF6" w14:textId="77777777" w:rsidR="00681717" w:rsidRDefault="00681717" w:rsidP="00681717">
      <w:pPr>
        <w:pStyle w:val="RLlneksmlouvy"/>
        <w:numPr>
          <w:ilvl w:val="0"/>
          <w:numId w:val="2"/>
        </w:numPr>
      </w:pPr>
      <w:bookmarkStart w:id="74" w:name="_Ref109219599"/>
      <w:bookmarkStart w:id="75" w:name="_Hlk109223744"/>
      <w:bookmarkEnd w:id="67"/>
      <w:r>
        <w:t>POSTUP DLE § 157 ZÁKONA O ODPADECH</w:t>
      </w:r>
      <w:bookmarkEnd w:id="74"/>
    </w:p>
    <w:p w14:paraId="7A0C35A3" w14:textId="77777777" w:rsidR="00681717" w:rsidRDefault="00681717" w:rsidP="00681717">
      <w:pPr>
        <w:pStyle w:val="RLTextlnkuslovan"/>
        <w:numPr>
          <w:ilvl w:val="1"/>
          <w:numId w:val="2"/>
        </w:numPr>
      </w:pPr>
      <w:bookmarkStart w:id="76" w:name="_Hlk109223760"/>
      <w:bookmarkEnd w:id="75"/>
      <w:r>
        <w:t>Požaduje-li Objednatel podle ustanovení § 157 Zákona o odpadech zahrnutí komunálního odpadu, jehož je Objednatel původcem, do dílčího základu poplatku za ukládání komunálního odpadu za každý příslušný rok na skládkách odpadů provozovaných plátci poplatku, na jimiž provozované skládky bude Poskytovatel ukládat odpady, zavazuje se vystavit Poskytovateli zmocnění k uplatnění nároku Objednatele na třídící slevu a k dalšímu souvisejícímu potřebnému jednání, a to vždy pro příslušný kalendářní rok.</w:t>
      </w:r>
    </w:p>
    <w:p w14:paraId="4172B649" w14:textId="77777777" w:rsidR="00681717" w:rsidRDefault="00681717" w:rsidP="00681717">
      <w:pPr>
        <w:pStyle w:val="RLTextlnkuslovan"/>
        <w:numPr>
          <w:ilvl w:val="1"/>
          <w:numId w:val="2"/>
        </w:numPr>
      </w:pPr>
      <w:r>
        <w:t>Objednatel prohlašuje a zavazuje se, že v rozsahu, ve kterém k uplatnění nároku na třídící slevu zmocní Poskytovatele, nezmocnil ani v budoucnu nezmocní jinou osobu k uplatnění nároku na třídící slevu, ani že neuplatní nárok na třídící slevu vůči provozovatelům skládky přímo.</w:t>
      </w:r>
    </w:p>
    <w:p w14:paraId="68C7E2F6" w14:textId="77777777" w:rsidR="00681717" w:rsidRDefault="00681717" w:rsidP="00681717">
      <w:pPr>
        <w:pStyle w:val="RLTextlnkuslovan"/>
        <w:numPr>
          <w:ilvl w:val="1"/>
          <w:numId w:val="2"/>
        </w:numPr>
      </w:pPr>
      <w:r>
        <w:t xml:space="preserve">Objednatel se zavazuje bez zbytečného odkladu informovat Poskytovatele, pokud by z jakéhokoli důvodu došlo ke změně rozsahu nároku na třídící slevu, k jehož </w:t>
      </w:r>
      <w:r>
        <w:lastRenderedPageBreak/>
        <w:t>uplatňování Objednatel Poskytovatele v souladu s touto smlouvou zmocnil, zejména pokud by došlo k jeho snížení.</w:t>
      </w:r>
    </w:p>
    <w:p w14:paraId="575AEC67" w14:textId="77777777" w:rsidR="00681717" w:rsidRDefault="00681717" w:rsidP="00681717">
      <w:pPr>
        <w:pStyle w:val="RLTextlnkuslovan"/>
        <w:numPr>
          <w:ilvl w:val="1"/>
          <w:numId w:val="2"/>
        </w:numPr>
      </w:pPr>
      <w:r>
        <w:t>Objednatel je povinen uhradit rozdíl ve výši sazeb dílčích základů poplatků za ukládání odpadů na skládky vztahující se ke komunálním odpadům, jichž je Objednatel původcem, uloženým na skládkách v případě, kdy neposkytne nezbytné podklady a součinnost řádně nebo v úplnosti plátci poplatku, resp. Poskytovateli.</w:t>
      </w:r>
    </w:p>
    <w:p w14:paraId="562C20FB" w14:textId="019C415B" w:rsidR="00681717" w:rsidRDefault="00681717" w:rsidP="00681717">
      <w:pPr>
        <w:pStyle w:val="RLTextlnkuslovan"/>
        <w:numPr>
          <w:ilvl w:val="1"/>
          <w:numId w:val="2"/>
        </w:numPr>
      </w:pPr>
      <w:bookmarkStart w:id="77" w:name="_Hlk124802200"/>
      <w:r>
        <w:t xml:space="preserve">Poskytovatel se zavazuje </w:t>
      </w:r>
      <w:r w:rsidR="00820132">
        <w:t xml:space="preserve">písemně </w:t>
      </w:r>
      <w:r>
        <w:t xml:space="preserve">informovat Objednatele o </w:t>
      </w:r>
      <w:r w:rsidR="00820132">
        <w:t xml:space="preserve">průběhu </w:t>
      </w:r>
      <w:r>
        <w:t>čerpání zákonného nároku na třídící slevu (případně jeho části, ve vztahu k níž Objednatel Poskytovatele zmocnil k uplatnění nároku na třídící slevu)</w:t>
      </w:r>
      <w:r w:rsidR="00C542E8">
        <w:t xml:space="preserve">, a to </w:t>
      </w:r>
      <w:r>
        <w:t xml:space="preserve">vždy do 10. pracovního dne </w:t>
      </w:r>
      <w:r w:rsidR="00820132">
        <w:t xml:space="preserve">každého kalendářního </w:t>
      </w:r>
      <w:r>
        <w:t xml:space="preserve">měsíce </w:t>
      </w:r>
      <w:r w:rsidR="00820132">
        <w:t xml:space="preserve">až do měsíce </w:t>
      </w:r>
      <w:r>
        <w:t>následujícího po měsíci, v němž došlo k vyčerpání nároku.</w:t>
      </w:r>
    </w:p>
    <w:bookmarkEnd w:id="77"/>
    <w:p w14:paraId="75FA16CB" w14:textId="77777777" w:rsidR="00681717" w:rsidRDefault="00681717" w:rsidP="00681717">
      <w:pPr>
        <w:pStyle w:val="RLTextlnkuslovan"/>
        <w:numPr>
          <w:ilvl w:val="1"/>
          <w:numId w:val="2"/>
        </w:numPr>
      </w:pPr>
      <w:r>
        <w:t>Poplatek za ukládání komunálního odpadu, jehož je Objednatel původcem, v sazbě za ukládání využitelných odpadů dle účinného znění přílohy č. 9 Zákona o odpadech, bude Objednateli přefakturováván za předpokladů, že Objednatel v průběhu poplatkového období neuplatní nárok na třídicí slevu, případně nejpozději ode dne, kdy bude zjištěno vyčerpání limitu zákonného nároku, případně bude tento poplatek (resp. rozdíl ceny mezi uhrazeným poplatkem a skutečnou výší vyměřeného poplatku) doúčtován na základě zpětného zjištění překročení limitu po ukončení poplatkového období. Objednatel se zavazuje uhradit Poskytovateli rozdíl mezi výší poplatků uhrazených Objednatelem a poplatkem vyměřeným správcem poplatku, resp. rozdíl mezi výší ceny uhrazené Objednatelem při zohlednění třídicí slevy a cenou odpovídající vyčerpání/neuplatnění třídící slevy na základě výše poplatku vyměřené správcem poplatku, zejména pokud by byla zjištěna odlišná výše třídící slevy po vyúčtování poplatku za ukládání odpadu na skládku po konci poplatkového období, případně nedoplatek v poplatku, který Poskytovatel nebo provozovatel skládky musel odvést správci poplatku na základě informací poskytnutých Objednatelem. Obdobně Poskytovatel vrátí Objednateli případný přeplatek.</w:t>
      </w:r>
    </w:p>
    <w:p w14:paraId="1649733E" w14:textId="77777777" w:rsidR="00681717" w:rsidRDefault="00681717" w:rsidP="00681717">
      <w:pPr>
        <w:pStyle w:val="RLlneksmlouvy"/>
        <w:numPr>
          <w:ilvl w:val="0"/>
          <w:numId w:val="2"/>
        </w:numPr>
      </w:pPr>
      <w:bookmarkStart w:id="78" w:name="_Ref404264162"/>
      <w:bookmarkEnd w:id="76"/>
      <w:r>
        <w:t xml:space="preserve">PRÁVA A POVINNOSTI SMLUVNÍCH STRAN PŘI </w:t>
      </w:r>
      <w:bookmarkEnd w:id="78"/>
      <w:r>
        <w:t>POSKYTOVÁNÍ SLUŽEB</w:t>
      </w:r>
    </w:p>
    <w:p w14:paraId="1AD6D0FE" w14:textId="77777777" w:rsidR="00681717" w:rsidRDefault="00681717" w:rsidP="00681717">
      <w:pPr>
        <w:pStyle w:val="RLTextlnkuslovan"/>
        <w:numPr>
          <w:ilvl w:val="1"/>
          <w:numId w:val="2"/>
        </w:numPr>
      </w:pPr>
      <w:bookmarkStart w:id="79" w:name="_Ref371958959"/>
      <w:r>
        <w:t>Poskytovatel je povinen poskytovat Služby v rozsahu vyplývajícím z příslušného Katalogového listu (popřípadě dále specifikovaném v Objednávce) a za podmínek tam stanovených.</w:t>
      </w:r>
    </w:p>
    <w:p w14:paraId="3E1C4DFB" w14:textId="77777777" w:rsidR="00681717" w:rsidRDefault="00681717" w:rsidP="00681717">
      <w:pPr>
        <w:pStyle w:val="RLTextlnkuslovan"/>
        <w:numPr>
          <w:ilvl w:val="1"/>
          <w:numId w:val="2"/>
        </w:numPr>
      </w:pPr>
      <w:r>
        <w:t>Poskytovatel se zavazuje poskytovat Služby v souladu s obecně závaznými právními předpisy, zejména pak se Zákonem o odpadech. Poskytovatel odpovídá za dodržení veškerých obecně závazných právních předpisů rovněž ze strany všech osob, které se budou fyzicky podílet na poskytování Služeb, zejména pak za dodržení obecně závazných právních předpisů v oblasti bezpečnosti a ochrany zdraví při práci a požární ochrany. O těchto předpisech v rozsahu relevantním pro poskytování Služeb je Poskytovatel povinen výše uvedené osoby proškolit.</w:t>
      </w:r>
    </w:p>
    <w:p w14:paraId="5EE86861" w14:textId="5A4CBC7A" w:rsidR="00681717" w:rsidRDefault="00681717" w:rsidP="00681717">
      <w:pPr>
        <w:pStyle w:val="RLTextlnkuslovan"/>
        <w:numPr>
          <w:ilvl w:val="1"/>
          <w:numId w:val="2"/>
        </w:numPr>
      </w:pPr>
      <w:bookmarkStart w:id="80" w:name="_Ref417492223"/>
      <w:r>
        <w:t xml:space="preserve">Objednatel je oprávněn vykonávat v rámci předem stanovených kontrolních dnů kontrolu poskytování Služeb pověřenou osobou (trvalý technický dozor), uvedenou v  </w:t>
      </w:r>
      <w:hyperlink w:anchor="ListAnnex03" w:history="1">
        <w:r>
          <w:rPr>
            <w:rStyle w:val="Hypertextovodkaz"/>
          </w:rPr>
          <w:t>Příloze č. 3</w:t>
        </w:r>
      </w:hyperlink>
      <w:r>
        <w:t xml:space="preserve"> této Smlouvy, přičemž trvalý technický dozor je oprávněn Poskytovatele bezodkladně písemně upozornit na zjištěné nedostatky. Termíny kontrolních dnů budou určeny na podkladě písemného návrhu Objednatele akceptovaného Poskytovatelem. Tím není dotčeno právo Objednatele provádět kontrolu poskytování dílčích Služeb i mimo kontrolní dny.</w:t>
      </w:r>
      <w:bookmarkEnd w:id="80"/>
      <w:r>
        <w:t xml:space="preserve">  </w:t>
      </w:r>
    </w:p>
    <w:p w14:paraId="14F9350C" w14:textId="66AA9EDB" w:rsidR="00681717" w:rsidRDefault="00681717" w:rsidP="00681717">
      <w:pPr>
        <w:pStyle w:val="RLTextlnkuslovan"/>
        <w:numPr>
          <w:ilvl w:val="1"/>
          <w:numId w:val="2"/>
        </w:numPr>
      </w:pPr>
      <w:r>
        <w:lastRenderedPageBreak/>
        <w:t xml:space="preserve">Nedostatky oznámené dle ustanovení </w:t>
      </w:r>
      <w:r>
        <w:fldChar w:fldCharType="begin"/>
      </w:r>
      <w:r>
        <w:instrText xml:space="preserve"> REF _Ref417492223 \r \h </w:instrText>
      </w:r>
      <w:r>
        <w:fldChar w:fldCharType="separate"/>
      </w:r>
      <w:r w:rsidR="00AD781C">
        <w:t>8.3</w:t>
      </w:r>
      <w:r>
        <w:fldChar w:fldCharType="end"/>
      </w:r>
      <w:r>
        <w:t xml:space="preserve"> budou zaznamenány do protokolu o zjištěných nedostatcích s uvedením termínu jejich bezplatného odstranění.</w:t>
      </w:r>
    </w:p>
    <w:p w14:paraId="3774BEBD" w14:textId="77777777" w:rsidR="00681717" w:rsidRDefault="00681717" w:rsidP="00681717">
      <w:pPr>
        <w:pStyle w:val="RLTextlnkuslovan"/>
        <w:numPr>
          <w:ilvl w:val="1"/>
          <w:numId w:val="2"/>
        </w:numPr>
      </w:pPr>
      <w:r>
        <w:rPr>
          <w:sz w:val="23"/>
          <w:szCs w:val="23"/>
        </w:rPr>
        <w:t>Poskytovatel se zavazuje používat stroje, mechanismy a jiné prostředky vhodné pro daný druh prací, tak aby práce byla provedena v požadované kvalitě a nedocházelo k poškozování komunikací či jejich zařízení a příslušenství ani jiného majetku.</w:t>
      </w:r>
    </w:p>
    <w:p w14:paraId="14C6270A" w14:textId="77777777" w:rsidR="00681717" w:rsidRDefault="00681717" w:rsidP="00681717">
      <w:pPr>
        <w:pStyle w:val="RLTextlnkuslovan"/>
        <w:numPr>
          <w:ilvl w:val="1"/>
          <w:numId w:val="2"/>
        </w:numPr>
      </w:pPr>
      <w:r>
        <w:t>Poskytovatel se zavazuje spolupracovat s Objednatelem při havarijních situacích nebo v situacích, kdy hrozí materiální či zdravotní újma v nejkratším možném termínu a poskytnout součinnost při odstraňování havarijních stavů.</w:t>
      </w:r>
    </w:p>
    <w:p w14:paraId="10D45DF6" w14:textId="3A9D287A" w:rsidR="00681717" w:rsidRDefault="00681717" w:rsidP="00681717">
      <w:pPr>
        <w:pStyle w:val="RLTextlnkuslovan"/>
        <w:numPr>
          <w:ilvl w:val="1"/>
          <w:numId w:val="2"/>
        </w:numPr>
      </w:pPr>
      <w:bookmarkStart w:id="81" w:name="_Ref110582727"/>
      <w:bookmarkEnd w:id="79"/>
      <w:r>
        <w:t>Poskytovatel se zavazuje poskytovat Služby za pomoci osob, které uvedl pro pozice (pro které byla požadována praxe či vzdělání) požadované v rámci prokazování kvalifikace v zadávacím řízení Veřejné zakázky. Seznam těchto osob je uveden v </w:t>
      </w:r>
      <w:hyperlink w:anchor="ListAnnex02" w:history="1">
        <w:r>
          <w:rPr>
            <w:rStyle w:val="Hypertextovodkaz"/>
          </w:rPr>
          <w:t>Příloze č. 2</w:t>
        </w:r>
      </w:hyperlink>
      <w:r>
        <w:t xml:space="preserve"> této Smlouvy. Změna těchto osob je možná jen s předchozím písemným souhlasem Objednatele. Udělení tohoto souhlasu Objednatel bezdůvodně neodepře za předpokladu, že nově uvedené osoby splňují příslušné kvalifikační předpoklady, které Zadávací dokumentace Veřejné zakázky na dané členy realizačního týmu kladla.</w:t>
      </w:r>
      <w:bookmarkEnd w:id="81"/>
    </w:p>
    <w:p w14:paraId="3E256A1A" w14:textId="77777777" w:rsidR="00681717" w:rsidRDefault="00681717" w:rsidP="00681717">
      <w:pPr>
        <w:pStyle w:val="RLTextlnkuslovan"/>
        <w:numPr>
          <w:ilvl w:val="1"/>
          <w:numId w:val="2"/>
        </w:numPr>
      </w:pPr>
      <w:bookmarkStart w:id="82" w:name="_Ref371959026"/>
      <w:r>
        <w:t>Poskytováním Služeb nesmí být narušen či omezen jakýmkoliv způsobem provoz městské hromadné dopravy, nebude-li takové omezení dopředu odsouhlaseno Objednatelem.</w:t>
      </w:r>
      <w:bookmarkEnd w:id="82"/>
    </w:p>
    <w:p w14:paraId="3C644914" w14:textId="77777777" w:rsidR="00681717" w:rsidRDefault="00681717" w:rsidP="00681717">
      <w:pPr>
        <w:pStyle w:val="RLTextlnkuslovan"/>
        <w:numPr>
          <w:ilvl w:val="1"/>
          <w:numId w:val="2"/>
        </w:numPr>
      </w:pPr>
      <w:bookmarkStart w:id="83" w:name="_Ref357067939"/>
      <w:r>
        <w:rPr>
          <w:szCs w:val="22"/>
        </w:rPr>
        <w:t>Poskytovatel se zavazuje při poskytování Služeb řídit pokyny Objednatele. Poskytovatel je povinen upozornit Objednatele na nevhodnost pokynů či návrhů daných mu Objednatelem, na rizika vyplývající z Objednatelem požadovaných Služeb, pokud neodpovídají obvyklým postupům předmětného plnění či podmínkám bezpečnosti práce, včetně důsledků pro kvalitu a termín poskytnutí příslušných Služeb, jestliže Poskytovatel mohl tuto nevhodnost zjistit při vynaložení své odborné péče.</w:t>
      </w:r>
      <w:bookmarkEnd w:id="83"/>
    </w:p>
    <w:p w14:paraId="6E5451BD" w14:textId="77777777" w:rsidR="00681717" w:rsidRDefault="00681717" w:rsidP="00681717">
      <w:pPr>
        <w:pStyle w:val="RLTextlnkuslovan"/>
        <w:numPr>
          <w:ilvl w:val="1"/>
          <w:numId w:val="2"/>
        </w:numPr>
      </w:pPr>
      <w:r>
        <w:t xml:space="preserve">Poskytovatel se zavazuje nejpozději do 10 pracovních dnů ode dne započetí poskytování Služeb dle této Smlouvy zřídit zákaznické centrum – dispečink, jehož prostřednictvím bude Poskytovatel přijímat od veřejnosti podněty, připomínky a jiná hlášení týkající se poskytování Služeb dle této Smlouvy. </w:t>
      </w:r>
    </w:p>
    <w:p w14:paraId="33D0B8D2" w14:textId="77777777" w:rsidR="00681717" w:rsidRDefault="00681717" w:rsidP="00681717">
      <w:pPr>
        <w:pStyle w:val="RLTextlnkuslovan"/>
        <w:numPr>
          <w:ilvl w:val="2"/>
          <w:numId w:val="2"/>
        </w:numPr>
      </w:pPr>
      <w:bookmarkStart w:id="84" w:name="_Ref418694175"/>
      <w:r>
        <w:t>Podněty, připomínky a jiná hlášení bude zákaznické centrum – dispečink přijímat prostřednictvím kontaktní pevné linky, mobilního telefonu a zároveň e-mailu. Tyto kontaktní údaje Poskytovatel nejpozději společně se zavedením zákaznického centra – dispečinku uveřejní na svých webových stránkách, a to buď na úvodní stránce, případně pod přímým odkazem umístěným na zřetelně viditelném místě úvodní stránky.</w:t>
      </w:r>
      <w:bookmarkEnd w:id="84"/>
    </w:p>
    <w:p w14:paraId="694F1F30" w14:textId="77777777" w:rsidR="00681717" w:rsidRDefault="00681717" w:rsidP="00681717">
      <w:pPr>
        <w:pStyle w:val="RLTextlnkuslovan"/>
        <w:numPr>
          <w:ilvl w:val="2"/>
          <w:numId w:val="2"/>
        </w:numPr>
      </w:pPr>
      <w:bookmarkStart w:id="85" w:name="_Ref418693438"/>
      <w:r>
        <w:t>Dostupnost zákaznického centra – dispečinku prostřednictvím všech kontaktů zřízených dle předchozího odstavce musí být souběžně zajištěna v období pondělí až pátek, vždy od 7:00 hod. do 15:00 hod.</w:t>
      </w:r>
      <w:bookmarkEnd w:id="85"/>
    </w:p>
    <w:p w14:paraId="1B6C588B" w14:textId="77777777" w:rsidR="00681717" w:rsidRDefault="00681717" w:rsidP="00681717">
      <w:pPr>
        <w:pStyle w:val="RLTextlnkuslovan"/>
        <w:numPr>
          <w:ilvl w:val="2"/>
          <w:numId w:val="2"/>
        </w:numPr>
      </w:pPr>
      <w:bookmarkStart w:id="86" w:name="_Ref418694059"/>
      <w:r>
        <w:t>Poskytovatel je povinen vyřídit přijaté podněty, připomínky či jiná hlášení nejpozději do 5 pracovních dnů od jejich přijetí a do dalších 5 pracovních dnů o způsobu a době vyřízení informovat Objednatele. Součástí této informace bude čas podání a přesné znění podnětu, připomínky nebo jiného hlášení, jehož se vyřízení týkalo.</w:t>
      </w:r>
      <w:bookmarkEnd w:id="86"/>
    </w:p>
    <w:p w14:paraId="268D99C0" w14:textId="77777777" w:rsidR="00681717" w:rsidRDefault="00681717" w:rsidP="00681717">
      <w:pPr>
        <w:pStyle w:val="RLTextlnkuslovan"/>
        <w:numPr>
          <w:ilvl w:val="2"/>
          <w:numId w:val="2"/>
        </w:numPr>
      </w:pPr>
      <w:r>
        <w:lastRenderedPageBreak/>
        <w:t>Poskytovatel je povinen uchovávat záznamy o přijatých podnětech, připomínkách a jiných hlášeních včetně času přijetí po dobu 6 měsíců ode dne jejich přijetí. Tyto záznamy je Poskytovatel povinen na vyžádání zpřístupnit Objednateli.</w:t>
      </w:r>
    </w:p>
    <w:p w14:paraId="215018A5" w14:textId="77777777" w:rsidR="00681717" w:rsidRDefault="00681717" w:rsidP="00681717">
      <w:pPr>
        <w:pStyle w:val="RLlneksmlouvy"/>
        <w:numPr>
          <w:ilvl w:val="0"/>
          <w:numId w:val="2"/>
        </w:numPr>
      </w:pPr>
      <w:bookmarkStart w:id="87" w:name="_Toc357079845"/>
      <w:r>
        <w:t>SOUČINNOST A KOMUNIKACE SMLUVNÍCH STRAN</w:t>
      </w:r>
      <w:bookmarkEnd w:id="87"/>
    </w:p>
    <w:p w14:paraId="18CE26C5" w14:textId="77777777" w:rsidR="00681717" w:rsidRDefault="00681717" w:rsidP="00681717">
      <w:pPr>
        <w:pStyle w:val="RLTextlnkuslovan"/>
        <w:numPr>
          <w:ilvl w:val="1"/>
          <w:numId w:val="2"/>
        </w:numPr>
        <w:rPr>
          <w:szCs w:val="22"/>
        </w:rPr>
      </w:pPr>
      <w:r>
        <w:rPr>
          <w:szCs w:val="22"/>
        </w:rPr>
        <w:t>Smluvní strany se zavazují vzájemně spolupracovat a poskytovat si veškeré informace nezbytné pro řádné a včasné plnění svých závazků.</w:t>
      </w:r>
    </w:p>
    <w:p w14:paraId="37B20937" w14:textId="77777777" w:rsidR="00681717" w:rsidRDefault="00681717" w:rsidP="00681717">
      <w:pPr>
        <w:pStyle w:val="RLTextlnkuslovan"/>
        <w:numPr>
          <w:ilvl w:val="1"/>
          <w:numId w:val="2"/>
        </w:numPr>
        <w:rPr>
          <w:szCs w:val="22"/>
        </w:rPr>
      </w:pPr>
      <w:r>
        <w:rPr>
          <w:szCs w:val="22"/>
        </w:rPr>
        <w:t>Smluvní strany jsou povinny informovat druhou smluvní stranu o veškerých skutečnostech, které jsou nebo mohou být důležité pro řádné a včasné plnění jejich závazků, pokud takové skutečnosti již nebyly či neměly být známy druhé smluvní straně.</w:t>
      </w:r>
    </w:p>
    <w:p w14:paraId="44185EEB" w14:textId="77777777" w:rsidR="00681717" w:rsidRDefault="00681717" w:rsidP="00681717">
      <w:pPr>
        <w:pStyle w:val="RLTextlnkuslovan"/>
        <w:numPr>
          <w:ilvl w:val="1"/>
          <w:numId w:val="2"/>
        </w:numPr>
        <w:rPr>
          <w:szCs w:val="22"/>
        </w:rPr>
      </w:pPr>
      <w:bookmarkStart w:id="88" w:name="_Ref372050290"/>
      <w:r>
        <w:rPr>
          <w:szCs w:val="22"/>
        </w:rPr>
        <w:t>Poskytovatel je oprávněn požadovat součinnost Objednatele, pokud je tato součinnost nezbytná k odstranění překážek na straně Objednatele, které objektivně brání řádnému  poskytování Služeb. V takovém případě lze tuto součinnost požadovat kdykoliv v průběhu plnění Smlouvy, přičemž však taková součinnost musí být specifikována dostatečně předem.</w:t>
      </w:r>
      <w:bookmarkEnd w:id="88"/>
    </w:p>
    <w:p w14:paraId="75FE3256" w14:textId="15D2AAA0" w:rsidR="00681717" w:rsidRDefault="00681717" w:rsidP="00681717">
      <w:pPr>
        <w:pStyle w:val="RLTextlnkuslovan"/>
        <w:numPr>
          <w:ilvl w:val="1"/>
          <w:numId w:val="2"/>
        </w:numPr>
        <w:rPr>
          <w:szCs w:val="22"/>
        </w:rPr>
      </w:pPr>
      <w:bookmarkStart w:id="89" w:name="_Ref371943977"/>
      <w:r>
        <w:rPr>
          <w:szCs w:val="22"/>
        </w:rPr>
        <w:t xml:space="preserve">Objednatel bude Poskytovateli zejména poskytovat potřebnou součinnost při plnění povinností dle čl. </w:t>
      </w:r>
      <w:r>
        <w:fldChar w:fldCharType="begin"/>
      </w:r>
      <w:r>
        <w:rPr>
          <w:szCs w:val="22"/>
        </w:rPr>
        <w:instrText xml:space="preserve"> REF _Ref404264162 \r \h </w:instrText>
      </w:r>
      <w:r>
        <w:fldChar w:fldCharType="separate"/>
      </w:r>
      <w:r w:rsidR="00AD781C">
        <w:rPr>
          <w:szCs w:val="22"/>
        </w:rPr>
        <w:t>8</w:t>
      </w:r>
      <w:r>
        <w:fldChar w:fldCharType="end"/>
      </w:r>
      <w:r>
        <w:rPr>
          <w:szCs w:val="22"/>
        </w:rPr>
        <w:t xml:space="preserve"> této Smlouvy. Objednatel se zavazuje bezdůvodně neodmítnout poskytnutí součinnosti Poskytovateli dle tohoto odst.</w:t>
      </w:r>
      <w:bookmarkEnd w:id="89"/>
      <w:r>
        <w:rPr>
          <w:szCs w:val="22"/>
        </w:rPr>
        <w:t xml:space="preserve"> </w:t>
      </w:r>
      <w:r>
        <w:fldChar w:fldCharType="begin"/>
      </w:r>
      <w:r>
        <w:rPr>
          <w:szCs w:val="22"/>
        </w:rPr>
        <w:instrText xml:space="preserve"> REF _Ref371943977 \r \h  \* MERGEFORMAT </w:instrText>
      </w:r>
      <w:r>
        <w:fldChar w:fldCharType="separate"/>
      </w:r>
      <w:r w:rsidR="00AD781C">
        <w:rPr>
          <w:szCs w:val="22"/>
        </w:rPr>
        <w:t>9.4</w:t>
      </w:r>
      <w:r>
        <w:fldChar w:fldCharType="end"/>
      </w:r>
      <w:r>
        <w:rPr>
          <w:szCs w:val="22"/>
        </w:rPr>
        <w:t xml:space="preserve"> Smlouvy.</w:t>
      </w:r>
    </w:p>
    <w:p w14:paraId="33DE0CB2" w14:textId="6A41CAC7" w:rsidR="00681717" w:rsidRDefault="00681717" w:rsidP="00681717">
      <w:pPr>
        <w:pStyle w:val="RLTextlnkuslovan"/>
        <w:numPr>
          <w:ilvl w:val="1"/>
          <w:numId w:val="2"/>
        </w:numPr>
        <w:rPr>
          <w:szCs w:val="22"/>
        </w:rPr>
      </w:pPr>
      <w:bookmarkStart w:id="90" w:name="_Ref372050297"/>
      <w:r>
        <w:rPr>
          <w:szCs w:val="22"/>
        </w:rPr>
        <w:t xml:space="preserve">Veškerá komunikace mezi smluvními stranami bude probíhat prostřednictvím oprávněných osob dle čl. </w:t>
      </w:r>
      <w:r>
        <w:fldChar w:fldCharType="begin"/>
      </w:r>
      <w:r>
        <w:rPr>
          <w:szCs w:val="22"/>
        </w:rPr>
        <w:instrText xml:space="preserve"> REF _Ref417505740 \r \h </w:instrText>
      </w:r>
      <w:r>
        <w:fldChar w:fldCharType="separate"/>
      </w:r>
      <w:r w:rsidR="00AD781C">
        <w:rPr>
          <w:szCs w:val="22"/>
        </w:rPr>
        <w:t>18</w:t>
      </w:r>
      <w:r>
        <w:fldChar w:fldCharType="end"/>
      </w:r>
      <w:r>
        <w:rPr>
          <w:szCs w:val="22"/>
        </w:rPr>
        <w:t xml:space="preserve"> této Smlouvy.</w:t>
      </w:r>
      <w:bookmarkEnd w:id="90"/>
    </w:p>
    <w:p w14:paraId="6899E174" w14:textId="07BB3F4F" w:rsidR="00681717" w:rsidRDefault="00681717" w:rsidP="00681717">
      <w:pPr>
        <w:pStyle w:val="RLTextlnkuslovan"/>
        <w:numPr>
          <w:ilvl w:val="1"/>
          <w:numId w:val="2"/>
        </w:numPr>
      </w:pPr>
      <w:r>
        <w:rPr>
          <w:szCs w:val="22"/>
        </w:rPr>
        <w:t xml:space="preserve">Písemnost, která má být dle této Smlouvy doručena druhé smluvní straně, musí být doručena buď osobně, prostřednictvím držitele poštovní licence nebo elektronicky, a to vždy alespoň oprávněné osobě dle čl. </w:t>
      </w:r>
      <w:r>
        <w:fldChar w:fldCharType="begin"/>
      </w:r>
      <w:r>
        <w:rPr>
          <w:szCs w:val="22"/>
        </w:rPr>
        <w:instrText xml:space="preserve"> REF _Ref417505740 \r \h </w:instrText>
      </w:r>
      <w:r>
        <w:fldChar w:fldCharType="separate"/>
      </w:r>
      <w:r w:rsidR="00AD781C">
        <w:rPr>
          <w:szCs w:val="22"/>
        </w:rPr>
        <w:t>18</w:t>
      </w:r>
      <w:r>
        <w:fldChar w:fldCharType="end"/>
      </w:r>
      <w:r>
        <w:rPr>
          <w:szCs w:val="22"/>
        </w:rPr>
        <w:t xml:space="preserve"> této Smlouvy. V případě, že taková písemnost může mít přímý vliv na účinnost této Smlouvy, musí být doručena buď osobně, nebo prostřednictvím držitele poštovní licence do sídla této smluvní strany zásilkou doručovanou do vlastních rukou, a to vždy osobě oprávněné k zastupování druhé smluvní strany dle zápisu v obchodním rejstříku, resp. na základě obecně závazných právních předpisů.</w:t>
      </w:r>
    </w:p>
    <w:p w14:paraId="726B0258" w14:textId="77777777" w:rsidR="00681717" w:rsidRDefault="00681717" w:rsidP="00681717">
      <w:pPr>
        <w:pStyle w:val="RLlneksmlouvy"/>
        <w:numPr>
          <w:ilvl w:val="0"/>
          <w:numId w:val="2"/>
        </w:numPr>
      </w:pPr>
      <w:r>
        <w:t>PODDODAVATELÉ</w:t>
      </w:r>
    </w:p>
    <w:p w14:paraId="0E45D6B1" w14:textId="357865FC" w:rsidR="00681717" w:rsidRDefault="00681717" w:rsidP="00681717">
      <w:pPr>
        <w:pStyle w:val="RLTextlnkuslovan"/>
        <w:numPr>
          <w:ilvl w:val="1"/>
          <w:numId w:val="2"/>
        </w:numPr>
      </w:pPr>
      <w:r>
        <w:t xml:space="preserve">Seznam poddodavatelů, kteří se budou podílet na poskytování Služeb dle této Smlouvy, tvoří </w:t>
      </w:r>
      <w:hyperlink w:anchor="ListAnnex04" w:history="1">
        <w:r>
          <w:rPr>
            <w:rStyle w:val="Hypertextovodkaz"/>
          </w:rPr>
          <w:t>Přílohu č. 4</w:t>
        </w:r>
      </w:hyperlink>
      <w:r>
        <w:t xml:space="preserve"> této Smlouvy.</w:t>
      </w:r>
    </w:p>
    <w:p w14:paraId="284A0D5C" w14:textId="77777777" w:rsidR="00681717" w:rsidRDefault="00681717" w:rsidP="00681717">
      <w:pPr>
        <w:pStyle w:val="RLTextlnkuslovan"/>
        <w:numPr>
          <w:ilvl w:val="1"/>
          <w:numId w:val="2"/>
        </w:numPr>
      </w:pPr>
      <w:bookmarkStart w:id="91" w:name="_Ref110583218"/>
      <w:r>
        <w:t xml:space="preserve">Jakákoliv změna poddodavatelského zajištění poskytování Služeb dle této Smlouvy musí být předem písemně odsouhlasena Objednatelem. </w:t>
      </w:r>
      <w:bookmarkStart w:id="92" w:name="_Hlk110585345"/>
      <w:r>
        <w:t xml:space="preserve">Poskytovatel je povinen jakoukoliv změnu poddodavatele předem písemně oznámit Objednateli s tím, že tento nový poddodavatel musí splňovat všechny kvalifikační předpoklady, v rozsahu, v jakém tyto kvalifikační předpoklady byly prokazovány Poskytovatelem pomocí nahrazovaného poddodavatele. Doklady prokazující splnění kvalifikačních předpokladů nového poddodavatele doloží Poskytovatel současně s písemným oznámením. Objednatel je povinen se ve lhůtě 10 pracovních dnů ode dne doručení písemného oznámení vyjádřit, zda změnu poddodavatele povoluje či nikoliv. Objednatel může odepřít Poskytovateli změnu poddodavatelů jen z vážných důvodů (vážným důvodem může zejména být, že nový poddodavatel dle předložených dokladů nesplňuje stanovené kvalifikační předpoklady). V souvislosti se změnou </w:t>
      </w:r>
      <w:r>
        <w:lastRenderedPageBreak/>
        <w:t>poddodavatele postupem dle tohoto odstavce není třeba uzavírat dodatek k této Smlouvě.</w:t>
      </w:r>
      <w:bookmarkEnd w:id="91"/>
      <w:bookmarkEnd w:id="92"/>
    </w:p>
    <w:p w14:paraId="3BEF39B8" w14:textId="77777777" w:rsidR="00681717" w:rsidRDefault="00681717" w:rsidP="00681717">
      <w:pPr>
        <w:pStyle w:val="RLTextlnkuslovan"/>
        <w:numPr>
          <w:ilvl w:val="1"/>
          <w:numId w:val="2"/>
        </w:numPr>
      </w:pPr>
      <w:r>
        <w:t>Objednatel může kdykoli uložit Poskytovateli, aby bezodkladně odvolal poddodavatele, který není způsobilý nebo je nedbalý v řádném plnění svých povinností. Poskytovatel se zavazuje bezodkladně zajistit nápravu. Doručením této žádosti Objednatele nebudou změněny termíny dokončení ani cena Služeb.</w:t>
      </w:r>
    </w:p>
    <w:p w14:paraId="638623A1" w14:textId="77777777" w:rsidR="00681717" w:rsidRDefault="00681717" w:rsidP="00681717">
      <w:pPr>
        <w:pStyle w:val="RLTextlnkuslovan"/>
        <w:numPr>
          <w:ilvl w:val="1"/>
          <w:numId w:val="2"/>
        </w:numPr>
      </w:pPr>
      <w:r>
        <w:t>Objednatel je oprávněn písemně požádat Poskytovatele, aby odvolal z poskytování Služeb jakoukoli osobu zaměstnanou a/nebo zajištěnou Poskytovatelem nebo jeho poddodavateli, která dle Objednatele zneužívá své funkce nebo je nezpůsobilá nebo je nedbalá v řádném plnění svých povinností. Poskytovatel je povinen provést nezbytná opatření a nahradit takto odvolanou osobu v co nejkratším možném termínu osobou jinou, schválenou Objednatelem.</w:t>
      </w:r>
    </w:p>
    <w:p w14:paraId="2C11C4E3" w14:textId="3527C8B4" w:rsidR="00681717" w:rsidRDefault="00681717" w:rsidP="00681717">
      <w:pPr>
        <w:pStyle w:val="RLTextlnkuslovan"/>
        <w:numPr>
          <w:ilvl w:val="1"/>
          <w:numId w:val="2"/>
        </w:numPr>
      </w:pPr>
      <w:r>
        <w:t xml:space="preserve">Plnění povinností Poskytovatele stanovených v čl. </w:t>
      </w:r>
      <w:r>
        <w:fldChar w:fldCharType="begin"/>
      </w:r>
      <w:r>
        <w:instrText xml:space="preserve"> REF _Ref404264162 \r \h </w:instrText>
      </w:r>
      <w:r>
        <w:fldChar w:fldCharType="separate"/>
      </w:r>
      <w:r w:rsidR="00AD781C">
        <w:t>8</w:t>
      </w:r>
      <w:r>
        <w:fldChar w:fldCharType="end"/>
      </w:r>
      <w:r>
        <w:t xml:space="preserve"> Smlouvy je Poskytovatel povinen zabezpečit ve vztahu k poddodavatelům obdobně jako ke svým zaměstnancům nebo jiným svým pracovníkům podílejícím se na poskytování Služeb. Tím však není dotčena skutečnost, že za veškeré činnosti poddodavatelů, vykonávané v souvislosti s poskytováním služeb, odpovídá Poskytovatel tak, jako by tyto činnosti vykonával sám.</w:t>
      </w:r>
    </w:p>
    <w:p w14:paraId="40BAF36F" w14:textId="29E332D0" w:rsidR="00681717" w:rsidRDefault="00681717" w:rsidP="00681717">
      <w:pPr>
        <w:pStyle w:val="RLTextlnkuslovan"/>
        <w:numPr>
          <w:ilvl w:val="1"/>
          <w:numId w:val="2"/>
        </w:numPr>
      </w:pPr>
      <w:r>
        <w:t xml:space="preserve">Veškeré žádosti nebo požadavky poddodavatelů na poskytnutí součinnosti Objednatele dle odst. </w:t>
      </w:r>
      <w:r>
        <w:fldChar w:fldCharType="begin"/>
      </w:r>
      <w:r>
        <w:instrText xml:space="preserve"> REF _Ref372050290 \r \h  \* MERGEFORMAT </w:instrText>
      </w:r>
      <w:r>
        <w:fldChar w:fldCharType="separate"/>
      </w:r>
      <w:r w:rsidR="00AD781C">
        <w:t>9.3</w:t>
      </w:r>
      <w:r>
        <w:fldChar w:fldCharType="end"/>
      </w:r>
      <w:r>
        <w:t xml:space="preserve"> až </w:t>
      </w:r>
      <w:r>
        <w:fldChar w:fldCharType="begin"/>
      </w:r>
      <w:r>
        <w:instrText xml:space="preserve"> REF _Ref372050297 \r \h  \* MERGEFORMAT </w:instrText>
      </w:r>
      <w:r>
        <w:fldChar w:fldCharType="separate"/>
      </w:r>
      <w:r w:rsidR="00AD781C">
        <w:t>9.5</w:t>
      </w:r>
      <w:r>
        <w:fldChar w:fldCharType="end"/>
      </w:r>
      <w:r>
        <w:t xml:space="preserve"> Smlouvy budou Objednateli předávány prostřednictvím Poskytovatele. Objednatel není povinen tuto součinnost poskytnout, bude-li o ni požádán přímo poddodavatelem Poskytovatele.</w:t>
      </w:r>
    </w:p>
    <w:p w14:paraId="5F19C14A" w14:textId="77777777" w:rsidR="00681717" w:rsidRDefault="00681717" w:rsidP="00681717">
      <w:pPr>
        <w:pStyle w:val="RLTextlnkuslovan"/>
        <w:numPr>
          <w:ilvl w:val="1"/>
          <w:numId w:val="2"/>
        </w:numPr>
      </w:pPr>
      <w:r>
        <w:t>Poskytovatel není oprávněn prostřednictvím poddodavatelů provádět svoz směsného komunálního odpadu z odpadových nádob dle Katalogového listu č. 1.</w:t>
      </w:r>
    </w:p>
    <w:p w14:paraId="7A191729" w14:textId="77777777" w:rsidR="00681717" w:rsidRDefault="00681717" w:rsidP="00681717">
      <w:pPr>
        <w:pStyle w:val="RLTextlnkuslovan"/>
        <w:numPr>
          <w:ilvl w:val="1"/>
          <w:numId w:val="2"/>
        </w:numPr>
      </w:pPr>
      <w:bookmarkStart w:id="93" w:name="_Hlk110350704"/>
      <w:r>
        <w:t xml:space="preserve">Následující činnosti nesmí být plněny poddodavatelem </w:t>
      </w:r>
      <w:bookmarkEnd w:id="93"/>
      <w:r>
        <w:t>- svoz směsného komunálního odpadu z odpadových nádob.</w:t>
      </w:r>
    </w:p>
    <w:p w14:paraId="2F9A7396" w14:textId="77777777" w:rsidR="00681717" w:rsidRDefault="00681717" w:rsidP="00681717">
      <w:pPr>
        <w:pStyle w:val="RLlneksmlouvy"/>
        <w:numPr>
          <w:ilvl w:val="0"/>
          <w:numId w:val="2"/>
        </w:numPr>
      </w:pPr>
      <w:bookmarkStart w:id="94" w:name="_Ref404338278"/>
      <w:r>
        <w:t>DOKUMENTACE A AKCEPTACE PLNĚNÍ</w:t>
      </w:r>
      <w:bookmarkEnd w:id="94"/>
    </w:p>
    <w:p w14:paraId="5351065A" w14:textId="77777777" w:rsidR="00681717" w:rsidRDefault="00681717" w:rsidP="00681717">
      <w:pPr>
        <w:pStyle w:val="RLTextlnkuslovan"/>
        <w:numPr>
          <w:ilvl w:val="1"/>
          <w:numId w:val="2"/>
        </w:numPr>
      </w:pPr>
      <w:bookmarkStart w:id="95" w:name="_Ref372123811"/>
      <w:r>
        <w:t>Poskytovatel je povinen vést a uchovávat o Službách poskytovaných dle této Smlouvy dokumentaci v rozsahu vyplývajícím z obecně závazných právních předpisů a z příslušných Katalogových listů.</w:t>
      </w:r>
    </w:p>
    <w:p w14:paraId="666D81C3" w14:textId="77777777" w:rsidR="00681717" w:rsidRDefault="00681717" w:rsidP="00681717">
      <w:pPr>
        <w:pStyle w:val="RLTextlnkuslovan"/>
        <w:numPr>
          <w:ilvl w:val="1"/>
          <w:numId w:val="2"/>
        </w:numPr>
      </w:pPr>
      <w:r>
        <w:t xml:space="preserve">Předpokladem fakturace jednotlivých Služeb poskytovaných dle této Smlouvy je jejich akceptace ze strany Objednatele. </w:t>
      </w:r>
    </w:p>
    <w:p w14:paraId="1217F23B" w14:textId="77777777" w:rsidR="00681717" w:rsidRDefault="00681717" w:rsidP="00681717">
      <w:pPr>
        <w:pStyle w:val="RLTextlnkuslovan"/>
        <w:numPr>
          <w:ilvl w:val="1"/>
          <w:numId w:val="2"/>
        </w:numPr>
      </w:pPr>
      <w:r>
        <w:rPr>
          <w:szCs w:val="22"/>
        </w:rPr>
        <w:t>Akceptační procedura zahrnuje ověření, zda poskytnuté plnění dle této Smlouvy vedlo k výsledku, ke kterému se smluvní strany zavázaly touto Smlouvou, a to porovnáním skutečného rozsahu a kvality poskytnutých Služeb a jejich vlastností s jejich závaznou specifikací uvedenou v této Smlouvě (zejména v Katalogových listech), případně v jednotlivých Objednávkách.</w:t>
      </w:r>
    </w:p>
    <w:p w14:paraId="3BB4737C" w14:textId="77777777" w:rsidR="00681717" w:rsidRDefault="00681717" w:rsidP="00681717">
      <w:pPr>
        <w:pStyle w:val="RLTextlnkuslovan"/>
        <w:numPr>
          <w:ilvl w:val="1"/>
          <w:numId w:val="2"/>
        </w:numPr>
      </w:pPr>
      <w:r>
        <w:t>Pravidla akceptace pro jednotlivé Služby stanoví kapitola E. příslušných Katalogových listů.</w:t>
      </w:r>
    </w:p>
    <w:bookmarkEnd w:id="95"/>
    <w:p w14:paraId="14BF42C7" w14:textId="77777777" w:rsidR="00681717" w:rsidRDefault="00681717" w:rsidP="00681717">
      <w:pPr>
        <w:pStyle w:val="RLlneksmlouvy"/>
        <w:numPr>
          <w:ilvl w:val="0"/>
          <w:numId w:val="2"/>
        </w:numPr>
      </w:pPr>
      <w:r>
        <w:t>POVINNOST HRADIT ŠKODU A PRODLENÍ</w:t>
      </w:r>
    </w:p>
    <w:p w14:paraId="087180E5" w14:textId="77777777" w:rsidR="00681717" w:rsidRDefault="00681717" w:rsidP="00681717">
      <w:pPr>
        <w:pStyle w:val="RLTextlnkuslovan"/>
        <w:numPr>
          <w:ilvl w:val="1"/>
          <w:numId w:val="2"/>
        </w:numPr>
      </w:pPr>
      <w:r>
        <w:rPr>
          <w:szCs w:val="22"/>
        </w:rPr>
        <w:t xml:space="preserve">Každá ze smluvních stran nese odpovědnost za způsobenou škodu v rámci platných právních předpisů a této Smlouvy. Za škodu se v tomto smyslu považuje i pokuta či </w:t>
      </w:r>
      <w:r>
        <w:rPr>
          <w:szCs w:val="22"/>
        </w:rPr>
        <w:lastRenderedPageBreak/>
        <w:t>jiná sankce uložená za správní delikt Objednateli v případě, že příčinou uložení takové sankce bylo porušení povinností Poskytovatele dle této Smlouvy. Obě smluvní strany se zavazují k vyvinutí maximálního úsilí k předcházení škodám a k minimalizaci vzniklých škod. Smluvní strany jsou povinny nahradit způsobenou škodu za porušení povinností stanovených platnými právními předpisy, a dále stanovených v této Smlouvě a jednotlivých Objednávkách.</w:t>
      </w:r>
    </w:p>
    <w:p w14:paraId="056A984D" w14:textId="77777777" w:rsidR="00681717" w:rsidRDefault="00681717" w:rsidP="00681717">
      <w:pPr>
        <w:pStyle w:val="RLTextlnkuslovan"/>
        <w:numPr>
          <w:ilvl w:val="1"/>
          <w:numId w:val="2"/>
        </w:numPr>
      </w:pPr>
      <w:r>
        <w:rPr>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p>
    <w:p w14:paraId="656183E8" w14:textId="77777777" w:rsidR="00681717" w:rsidRDefault="00681717" w:rsidP="00681717">
      <w:pPr>
        <w:pStyle w:val="RLTextlnkuslovan"/>
        <w:numPr>
          <w:ilvl w:val="1"/>
          <w:numId w:val="2"/>
        </w:numPr>
      </w:pPr>
      <w:r>
        <w:rPr>
          <w:szCs w:val="22"/>
        </w:rPr>
        <w:t>Každá ze smluvních stran se zavazuje upozornit druhou smluvní stranu bez zbytečného odkladu na vzniklé okolnosti vylučující povinnost k náhradě škody bránící řádnému plnění této Smlouvy. Smluvní strany se zavazují k vyvinutí maximálního úsilí k odvrácení a překonání okolností vylučujících povinnost k náhradě škody.</w:t>
      </w:r>
    </w:p>
    <w:p w14:paraId="690E557D" w14:textId="77777777" w:rsidR="00681717" w:rsidRDefault="00681717" w:rsidP="00681717">
      <w:pPr>
        <w:pStyle w:val="RLTextlnkuslovan"/>
        <w:numPr>
          <w:ilvl w:val="1"/>
          <w:numId w:val="2"/>
        </w:numPr>
      </w:pPr>
      <w:r>
        <w:rPr>
          <w:szCs w:val="22"/>
        </w:rPr>
        <w:t>Žádná ze smluvních stran není v prodlení, pokud toto prodlení mělo jednoznačnou a bezprostřední příčinu v prodlení druhé smluvní strany.</w:t>
      </w:r>
    </w:p>
    <w:p w14:paraId="65F28010" w14:textId="6FB43922" w:rsidR="00681717" w:rsidRDefault="00681717" w:rsidP="00681717">
      <w:pPr>
        <w:pStyle w:val="RLTextlnkuslovan"/>
        <w:numPr>
          <w:ilvl w:val="1"/>
          <w:numId w:val="2"/>
        </w:numPr>
      </w:pPr>
      <w:r>
        <w:rPr>
          <w:szCs w:val="22"/>
        </w:rPr>
        <w:t>Poskytovatel není povinen nahradit škodu, která vznikla v důsledku věcně nesprávného nebo jinak chybného pokynu Objednatele v případě, že na nesprávnost takového pokynu Objednatele upozornil v souladu s</w:t>
      </w:r>
      <w:r>
        <w:t xml:space="preserve"> odst. </w:t>
      </w:r>
      <w:r>
        <w:fldChar w:fldCharType="begin"/>
      </w:r>
      <w:r>
        <w:instrText xml:space="preserve"> REF _Ref357067939 \r \h  \* MERGEFORMAT </w:instrText>
      </w:r>
      <w:r>
        <w:fldChar w:fldCharType="separate"/>
      </w:r>
      <w:r w:rsidR="00AD781C">
        <w:t>8.9</w:t>
      </w:r>
      <w:r>
        <w:fldChar w:fldCharType="end"/>
      </w:r>
      <w:r>
        <w:t xml:space="preserve"> této Smlouvy. </w:t>
      </w:r>
    </w:p>
    <w:p w14:paraId="2327D5FB" w14:textId="77777777" w:rsidR="00681717" w:rsidRDefault="00681717" w:rsidP="00681717">
      <w:pPr>
        <w:pStyle w:val="RLlneksmlouvy"/>
        <w:numPr>
          <w:ilvl w:val="0"/>
          <w:numId w:val="2"/>
        </w:numPr>
      </w:pPr>
      <w:r>
        <w:t>JAKOST SLUŽEB</w:t>
      </w:r>
    </w:p>
    <w:p w14:paraId="4A48D4CD" w14:textId="77777777" w:rsidR="00681717" w:rsidRDefault="00681717" w:rsidP="00681717">
      <w:pPr>
        <w:pStyle w:val="RLTextlnkuslovan"/>
        <w:numPr>
          <w:ilvl w:val="1"/>
          <w:numId w:val="2"/>
        </w:numPr>
      </w:pPr>
      <w:bookmarkStart w:id="96" w:name="_Ref417495639"/>
      <w:r>
        <w:t>Poskytovatel se dále zavazuje poskytovat Služby dle této Smlouvy v jakosti odpovídající požadavkům norem řady ČSN EN ISO 9000 a 14 000 a OHSAS 18 000.</w:t>
      </w:r>
      <w:bookmarkEnd w:id="96"/>
    </w:p>
    <w:p w14:paraId="67189569" w14:textId="2AE1FDAA" w:rsidR="00681717" w:rsidRDefault="00681717" w:rsidP="00681717">
      <w:pPr>
        <w:pStyle w:val="RLTextlnkuslovan"/>
        <w:numPr>
          <w:ilvl w:val="1"/>
          <w:numId w:val="2"/>
        </w:numPr>
      </w:pPr>
      <w:r>
        <w:t xml:space="preserve">Případné nároky z nedodržení povinností Poskytovatele dle odst. </w:t>
      </w:r>
      <w:r>
        <w:fldChar w:fldCharType="begin"/>
      </w:r>
      <w:r>
        <w:instrText xml:space="preserve"> REF _Ref417495639 \r \h </w:instrText>
      </w:r>
      <w:r>
        <w:fldChar w:fldCharType="separate"/>
      </w:r>
      <w:r w:rsidR="00AD781C">
        <w:t>13.1</w:t>
      </w:r>
      <w:r>
        <w:fldChar w:fldCharType="end"/>
      </w:r>
      <w:r>
        <w:t xml:space="preserve"> této Smlouvy Objednatel uplatní zejména v rámci akceptační procedury ve smyslu čl. </w:t>
      </w:r>
      <w:r>
        <w:fldChar w:fldCharType="begin"/>
      </w:r>
      <w:r>
        <w:instrText xml:space="preserve"> REF _Ref404338278 \r \h </w:instrText>
      </w:r>
      <w:r>
        <w:fldChar w:fldCharType="separate"/>
      </w:r>
      <w:r w:rsidR="00AD781C">
        <w:t>11</w:t>
      </w:r>
      <w:r>
        <w:fldChar w:fldCharType="end"/>
      </w:r>
      <w:r>
        <w:t xml:space="preserve"> této Smlouvy. Tím však není dotčeno právo Objednatele uplatnit tyto své nároky později, pokud Objednatel prokáže, že je objektivně nemohl uplatnit již v rámci akceptační procedury.</w:t>
      </w:r>
    </w:p>
    <w:p w14:paraId="3528CE4A" w14:textId="77777777" w:rsidR="00681717" w:rsidRDefault="00681717" w:rsidP="00681717">
      <w:pPr>
        <w:pStyle w:val="RLlneksmlouvy"/>
        <w:numPr>
          <w:ilvl w:val="0"/>
          <w:numId w:val="2"/>
        </w:numPr>
      </w:pPr>
      <w:r>
        <w:t>POJIŠTĚNÍ ODPOVĚDNOSTI ZA ŠKODU</w:t>
      </w:r>
    </w:p>
    <w:p w14:paraId="797EAAFF" w14:textId="77777777" w:rsidR="00681717" w:rsidRDefault="00681717" w:rsidP="00681717">
      <w:pPr>
        <w:pStyle w:val="RLTextlnkuslovan"/>
        <w:numPr>
          <w:ilvl w:val="1"/>
          <w:numId w:val="2"/>
        </w:numPr>
      </w:pPr>
      <w:bookmarkStart w:id="97" w:name="_Ref372044934"/>
      <w:r>
        <w:rPr>
          <w:szCs w:val="22"/>
        </w:rPr>
        <w:t>Poskytovatel prohlašuje, že nejpozději do 7 dnů od nabytí účinnosti této Smlouvy sjedná pojištění odpovědnosti za škody způsobené Poskytovatelem v souvislosti s výkonem jeho podnikatelské činnosti třetí osobě v minimální výši 100.000.000,- Kč. Poskytovatel je povinen udržovat pojištění v platnosti minimálně v rozsahu požadovaném touto Smlouvou, po celou dobu plnění této Smlouvy. Poskytovatel je povinen předložit originál nebo ověřenou kopii pojistné smlouvy dle této Smlouvy do 3 pracovních dnů od obdržení písemné výzvy Objednatele. Pokud by v důsledku pojistného plnění nebo jiné události mělo dojít k zániku pojistného krytí, k omezení rozsahu pojištěných rizik, ke snížení stanovené minimální výše pojistného krytí v pojištění, nebo k jiným změnám, které by znamenaly zhoršení podmínek oproti původnímu stavu, je Poskytovatel povinen učinit příslušná opatření tak, aby pojištění bylo udrženo tak, jak je požadováno v tomto ustanovení.</w:t>
      </w:r>
      <w:bookmarkEnd w:id="97"/>
    </w:p>
    <w:p w14:paraId="0B72E8BC" w14:textId="77777777" w:rsidR="00681717" w:rsidRDefault="00681717" w:rsidP="00681717">
      <w:pPr>
        <w:pStyle w:val="RLlneksmlouvy"/>
        <w:numPr>
          <w:ilvl w:val="0"/>
          <w:numId w:val="2"/>
        </w:numPr>
      </w:pPr>
      <w:bookmarkStart w:id="98" w:name="_Ref110351715"/>
      <w:bookmarkStart w:id="99" w:name="_Ref110518231"/>
      <w:bookmarkStart w:id="100" w:name="_Hlk110351927"/>
      <w:r>
        <w:t>ODPOVĚDNÉ ZADÁVÁNÍ</w:t>
      </w:r>
      <w:bookmarkEnd w:id="98"/>
      <w:bookmarkEnd w:id="99"/>
    </w:p>
    <w:p w14:paraId="52571D95" w14:textId="77777777" w:rsidR="00681717" w:rsidRDefault="00681717" w:rsidP="00681717">
      <w:pPr>
        <w:pStyle w:val="RLTextlnkuslovan"/>
        <w:numPr>
          <w:ilvl w:val="1"/>
          <w:numId w:val="2"/>
        </w:numPr>
      </w:pPr>
      <w:r>
        <w:t>Poskytovatel se tímto zavazuje, že:</w:t>
      </w:r>
    </w:p>
    <w:p w14:paraId="7316BA30" w14:textId="77777777" w:rsidR="00681717" w:rsidRDefault="00681717" w:rsidP="00681717">
      <w:pPr>
        <w:pStyle w:val="RLTextlnkuslovan"/>
        <w:numPr>
          <w:ilvl w:val="2"/>
          <w:numId w:val="2"/>
        </w:numPr>
      </w:pPr>
      <w:bookmarkStart w:id="101" w:name="_Ref110350885"/>
      <w:r>
        <w:lastRenderedPageBreak/>
        <w:t>bude dodržovat veškeré aplikovatelné právní předpisy v oblasti pracovněprávní a BOZP;</w:t>
      </w:r>
      <w:bookmarkEnd w:id="101"/>
      <w:r>
        <w:t xml:space="preserve"> </w:t>
      </w:r>
    </w:p>
    <w:p w14:paraId="49F1B434" w14:textId="77777777" w:rsidR="00681717" w:rsidRDefault="00681717" w:rsidP="00681717">
      <w:pPr>
        <w:pStyle w:val="RLTextlnkuslovan"/>
        <w:numPr>
          <w:ilvl w:val="2"/>
          <w:numId w:val="2"/>
        </w:numPr>
      </w:pPr>
      <w:r>
        <w:t>stanoví stejnou dobu splatnosti faktur vůči svým poddodavatelům jaká je stanovena v závazných vzorech smluv;</w:t>
      </w:r>
    </w:p>
    <w:p w14:paraId="589B16F7" w14:textId="77777777" w:rsidR="00681717" w:rsidRDefault="00681717" w:rsidP="00681717">
      <w:pPr>
        <w:pStyle w:val="RLTextlnkuslovan"/>
        <w:numPr>
          <w:ilvl w:val="2"/>
          <w:numId w:val="2"/>
        </w:numPr>
      </w:pPr>
      <w:bookmarkStart w:id="102" w:name="_Ref110350887"/>
      <w:r>
        <w:t>bude provádět platby svým poddodavatelům řádně a včas;</w:t>
      </w:r>
      <w:bookmarkEnd w:id="102"/>
      <w:r>
        <w:t xml:space="preserve"> </w:t>
      </w:r>
    </w:p>
    <w:p w14:paraId="50CCE708" w14:textId="1C383EA5" w:rsidR="00681717" w:rsidRDefault="00681717" w:rsidP="00681717">
      <w:pPr>
        <w:pStyle w:val="RLTextlnkuslovan"/>
        <w:numPr>
          <w:ilvl w:val="2"/>
          <w:numId w:val="2"/>
        </w:numPr>
      </w:pPr>
      <w:r>
        <w:t xml:space="preserve">k plnění povinností dle písm. odst. </w:t>
      </w:r>
      <w:r>
        <w:fldChar w:fldCharType="begin"/>
      </w:r>
      <w:r>
        <w:instrText xml:space="preserve"> REF _Ref110350885 \r \h </w:instrText>
      </w:r>
      <w:r>
        <w:fldChar w:fldCharType="separate"/>
      </w:r>
      <w:r w:rsidR="00AD781C">
        <w:t>15.1.1</w:t>
      </w:r>
      <w:r>
        <w:fldChar w:fldCharType="end"/>
      </w:r>
      <w:r>
        <w:t xml:space="preserve"> až </w:t>
      </w:r>
      <w:r>
        <w:fldChar w:fldCharType="begin"/>
      </w:r>
      <w:r>
        <w:instrText xml:space="preserve"> REF _Ref110350887 \r \h </w:instrText>
      </w:r>
      <w:r>
        <w:fldChar w:fldCharType="separate"/>
      </w:r>
      <w:r w:rsidR="00AD781C">
        <w:t>15.1.3</w:t>
      </w:r>
      <w:r>
        <w:fldChar w:fldCharType="end"/>
      </w:r>
      <w:r>
        <w:t xml:space="preserve"> zajistí ve stejném rozsahu i u svých poddodavatelů ve vztahu k dalším článkům poddodavatelského řetězce; </w:t>
      </w:r>
    </w:p>
    <w:p w14:paraId="5FC80DEC" w14:textId="010F4B91" w:rsidR="00681717" w:rsidRDefault="00681717" w:rsidP="00681717">
      <w:pPr>
        <w:pStyle w:val="RLTextlnkuslovan"/>
        <w:numPr>
          <w:ilvl w:val="2"/>
          <w:numId w:val="2"/>
        </w:numPr>
      </w:pPr>
      <w:bookmarkStart w:id="103" w:name="_Ref110351187"/>
      <w:r>
        <w:t xml:space="preserve">veškerá jím používaná vozidla určená k plnění předmětu veřejné zakázky budou splňovat </w:t>
      </w:r>
      <w:r w:rsidR="00517BFE">
        <w:t xml:space="preserve">minimálně </w:t>
      </w:r>
      <w:r>
        <w:t>emisní normu EURO VI.</w:t>
      </w:r>
      <w:bookmarkEnd w:id="103"/>
    </w:p>
    <w:p w14:paraId="18CB05C8" w14:textId="797B3761" w:rsidR="00681717" w:rsidRDefault="00681717" w:rsidP="00681717">
      <w:pPr>
        <w:pStyle w:val="RLTextlnkuslovan"/>
        <w:numPr>
          <w:ilvl w:val="1"/>
          <w:numId w:val="2"/>
        </w:numPr>
      </w:pPr>
      <w:bookmarkStart w:id="104" w:name="_Ref110351787"/>
      <w:bookmarkStart w:id="105" w:name="_Ref110518181"/>
      <w:r>
        <w:t xml:space="preserve">Poskytovatel je povinen splnění povinnosti dle odst. </w:t>
      </w:r>
      <w:r>
        <w:fldChar w:fldCharType="begin"/>
      </w:r>
      <w:r>
        <w:instrText xml:space="preserve"> REF _Ref110351187 \r \h </w:instrText>
      </w:r>
      <w:r>
        <w:fldChar w:fldCharType="separate"/>
      </w:r>
      <w:r w:rsidR="00AD781C">
        <w:t>15.1.5</w:t>
      </w:r>
      <w:r>
        <w:fldChar w:fldCharType="end"/>
      </w:r>
      <w:r>
        <w:t xml:space="preserve"> prokázat nejpozději v 1. den plnění této Smlouvy a to předložením kompletního seznamu vozidel používaných k plnění této Smlouvy, ve kterém uvede výrobce a přesné označení modelu každého používaného vozidla, jeho VIN, emisní normu, kterou dané vozidlo splňuje</w:t>
      </w:r>
      <w:bookmarkEnd w:id="104"/>
      <w:r>
        <w:t>.</w:t>
      </w:r>
      <w:bookmarkEnd w:id="105"/>
    </w:p>
    <w:p w14:paraId="3FA9847A" w14:textId="32173C5C" w:rsidR="00681717" w:rsidRDefault="00681717" w:rsidP="00681717">
      <w:pPr>
        <w:pStyle w:val="RLTextlnkuslovan"/>
        <w:numPr>
          <w:ilvl w:val="1"/>
          <w:numId w:val="2"/>
        </w:numPr>
      </w:pPr>
      <w:bookmarkStart w:id="106" w:name="_Ref110518201"/>
      <w:bookmarkStart w:id="107" w:name="_Hlk110518714"/>
      <w:r>
        <w:t>Objednatel je plnění výše uvedených povinností oprávněn nezávisle kontrolovat formou vyžádání si relevantních podkladů od Poskytovatelů, poddodavatelů či dalších subjektů v jeho poddodavatelském řetězci a Poddodavatel je povinen takové doklady Objednateli poskytnout nejpozději do 10 pracovních dnů od výzvy. Za porušení tohoto odstavce se považuje jeden každý případ porušení zde uvedených povinností.</w:t>
      </w:r>
      <w:bookmarkEnd w:id="106"/>
    </w:p>
    <w:p w14:paraId="4073643F" w14:textId="2EE35FDD" w:rsidR="008D7C65" w:rsidRDefault="008D7C65" w:rsidP="008D7C65">
      <w:pPr>
        <w:pStyle w:val="RLlneksmlouvy"/>
        <w:numPr>
          <w:ilvl w:val="0"/>
          <w:numId w:val="2"/>
        </w:numPr>
      </w:pPr>
      <w:bookmarkStart w:id="108" w:name="_Hlk124952789"/>
      <w:r>
        <w:t>VYUŽITÍ N</w:t>
      </w:r>
      <w:r w:rsidR="007B07D2">
        <w:t>Í</w:t>
      </w:r>
      <w:r>
        <w:t>ZKOEMISNÍCH VOZIDEL</w:t>
      </w:r>
    </w:p>
    <w:p w14:paraId="2F07C919" w14:textId="5E2C049D" w:rsidR="008D7C65" w:rsidRDefault="008D7C65" w:rsidP="008D7C65">
      <w:pPr>
        <w:pStyle w:val="RLTextlnkuslovan"/>
      </w:pPr>
      <w:r>
        <w:t xml:space="preserve">Objednatel výslovně upozorňuje Poskytovatele, že se na něj v souvislosti s touto Smlouvou vztahují povinnosti dle zákona č. 360/2022 Sb., </w:t>
      </w:r>
      <w:r w:rsidRPr="008D7C65">
        <w:t>o podpoře nízkoemisních vozidel prostřednictvím zadávání veřejných zakázek a veřejných služeb v přepravě cestujících</w:t>
      </w:r>
      <w:r>
        <w:t xml:space="preserve"> (dále jen „</w:t>
      </w:r>
      <w:r>
        <w:rPr>
          <w:b/>
          <w:bCs/>
        </w:rPr>
        <w:t>ZPNV</w:t>
      </w:r>
      <w:r>
        <w:t>“).</w:t>
      </w:r>
    </w:p>
    <w:p w14:paraId="59B9D64C" w14:textId="3F62BB0A" w:rsidR="006C1CC8" w:rsidRDefault="006C1CC8" w:rsidP="008D7C65">
      <w:pPr>
        <w:pStyle w:val="RLTextlnkuslovan"/>
      </w:pPr>
      <w:r>
        <w:t xml:space="preserve">Poskytovatel je povinen při poskytování Služeb dle této </w:t>
      </w:r>
      <w:r w:rsidR="009A2866">
        <w:t>S</w:t>
      </w:r>
      <w:r>
        <w:t xml:space="preserve">mlouvy </w:t>
      </w:r>
      <w:r w:rsidR="002F6EA9">
        <w:t>využívat nízkoemisní vozidla ve smyslu § 3 ZPNV</w:t>
      </w:r>
      <w:r w:rsidR="009968C2">
        <w:t>, kterými se rozumí:</w:t>
      </w:r>
    </w:p>
    <w:p w14:paraId="7539D299" w14:textId="11C5947C" w:rsidR="009968C2" w:rsidRDefault="009968C2" w:rsidP="009968C2">
      <w:pPr>
        <w:pStyle w:val="RLTextlnkuslovan"/>
        <w:numPr>
          <w:ilvl w:val="2"/>
          <w:numId w:val="2"/>
        </w:numPr>
      </w:pPr>
      <w:bookmarkStart w:id="109" w:name="_Ref124949841"/>
      <w:r>
        <w:t>do 31. prosince 2025 silniční vozidlo kategorie M1, M2 nebo N1, které nepřesahuje emisní limit CO2 ve výši 50 g/km a 80 % emisních limitů pro látky znečišťující ovzduší v reálném provozu podle přílohy I přímo použitelného předpisu Evropské unie upravujícího schvalování typu motorových vozidel z hlediska emisí z lehkých osobních vozidel</w:t>
      </w:r>
      <w:r w:rsidR="0003770B">
        <w:rPr>
          <w:rStyle w:val="Znakapoznpodarou"/>
        </w:rPr>
        <w:footnoteReference w:id="1"/>
      </w:r>
      <w:r>
        <w:t>;</w:t>
      </w:r>
      <w:bookmarkEnd w:id="109"/>
    </w:p>
    <w:p w14:paraId="322CAA7E" w14:textId="3A740FDF" w:rsidR="009968C2" w:rsidRDefault="009968C2" w:rsidP="009968C2">
      <w:pPr>
        <w:pStyle w:val="RLTextlnkuslovan"/>
        <w:numPr>
          <w:ilvl w:val="2"/>
          <w:numId w:val="2"/>
        </w:numPr>
      </w:pPr>
      <w:r>
        <w:t>od 1. ledna 2026 silniční vozidlo kategorie M1, M2 nebo N1, jehož provoz nemá žádné emise CO2;</w:t>
      </w:r>
    </w:p>
    <w:p w14:paraId="3FEF2FC2" w14:textId="59F89A22" w:rsidR="007F6EEB" w:rsidRDefault="009968C2" w:rsidP="007F6EEB">
      <w:pPr>
        <w:pStyle w:val="RLTextlnkuslovan"/>
        <w:numPr>
          <w:ilvl w:val="2"/>
          <w:numId w:val="2"/>
        </w:numPr>
      </w:pPr>
      <w:bookmarkStart w:id="110" w:name="_Ref124949827"/>
      <w:r>
        <w:t xml:space="preserve">silniční vozidlo kategorie N2 nebo N3 nebo silniční vozidlo třídy I kategorie M3 anebo třídy A kategorie M3 využívající alternativní palivo podle § 2 písm. b) zákona č. 311/2006 Sb., o pohonných hmotách, ve znění pozdějších předpisů, s výjimkou paliva s vysokým rizikem nepřímé změny ve využívání půdy vyráběného ze surovin, u nichž je zjištěno značné rozšíření oblasti produkce na půdu s velkou zásobou uhlíku v souladu s integrovaným vnitrostátním plánem v oblasti energetiky a klimatu podle přímo použitelného předpisu </w:t>
      </w:r>
      <w:r>
        <w:lastRenderedPageBreak/>
        <w:t>Evropské unie upravujícího správu energetické unie</w:t>
      </w:r>
      <w:r w:rsidR="0003770B">
        <w:rPr>
          <w:rStyle w:val="Znakapoznpodarou"/>
        </w:rPr>
        <w:footnoteReference w:id="2"/>
      </w:r>
      <w:r>
        <w:t xml:space="preserve"> schváleným podle zákona </w:t>
      </w:r>
      <w:r w:rsidR="0003770B">
        <w:t xml:space="preserve">č. 165/2012 Sb., </w:t>
      </w:r>
      <w:r>
        <w:t>o podporovaných zdrojích energie</w:t>
      </w:r>
      <w:r w:rsidR="0003770B">
        <w:t>, ve znění pozdějších předpisů</w:t>
      </w:r>
      <w:r>
        <w:t xml:space="preserve">; jde-li o vozidlo využívající tekuté biopalivo nebo syntetické či parafinické palivo, nesmí být smícháno s konvenčním fosilním palivem </w:t>
      </w:r>
      <w:bookmarkEnd w:id="110"/>
    </w:p>
    <w:p w14:paraId="7EE68548" w14:textId="0129E97E" w:rsidR="009968C2" w:rsidRDefault="009968C2" w:rsidP="00FA71EF">
      <w:pPr>
        <w:pStyle w:val="RLTextlnkuslovan"/>
        <w:numPr>
          <w:ilvl w:val="0"/>
          <w:numId w:val="0"/>
        </w:numPr>
        <w:ind w:left="1474"/>
      </w:pPr>
      <w:r>
        <w:t xml:space="preserve">(dále jen </w:t>
      </w:r>
      <w:r>
        <w:rPr>
          <w:b/>
          <w:bCs/>
        </w:rPr>
        <w:t>„Nízkoemisní vozidlo</w:t>
      </w:r>
      <w:r>
        <w:t>“).</w:t>
      </w:r>
    </w:p>
    <w:p w14:paraId="211ABDE4" w14:textId="18A6386B" w:rsidR="009968C2" w:rsidRDefault="009968C2" w:rsidP="009968C2">
      <w:pPr>
        <w:pStyle w:val="RLTextlnkuslovan"/>
      </w:pPr>
      <w:bookmarkStart w:id="111" w:name="_Ref124931739"/>
      <w:r>
        <w:t>Poskytovatel je povinen zajistit, že podíl Nízkoemisních vozidel využívaných při poskytování Služeb k celkovému počtu vozidel využívaných při poskytování Služeb</w:t>
      </w:r>
      <w:r w:rsidR="007F6EEB">
        <w:t xml:space="preserve"> neklesne po celou dobu trvání Smlouvy </w:t>
      </w:r>
      <w:r w:rsidR="00EC13D0">
        <w:t>k žádnému okamžiku</w:t>
      </w:r>
      <w:r w:rsidR="007C46AE">
        <w:rPr>
          <w:rStyle w:val="Znakapoznpodarou"/>
        </w:rPr>
        <w:footnoteReference w:id="3"/>
      </w:r>
      <w:r w:rsidR="00EC13D0">
        <w:t xml:space="preserve"> </w:t>
      </w:r>
      <w:r w:rsidR="007F6EEB">
        <w:t>pod</w:t>
      </w:r>
      <w:r>
        <w:t>:</w:t>
      </w:r>
      <w:bookmarkEnd w:id="111"/>
    </w:p>
    <w:p w14:paraId="4B410C97" w14:textId="49AE4E9E" w:rsidR="009968C2" w:rsidRDefault="009968C2" w:rsidP="009968C2">
      <w:pPr>
        <w:pStyle w:val="RLTextlnkuslovan"/>
        <w:numPr>
          <w:ilvl w:val="2"/>
          <w:numId w:val="1"/>
        </w:numPr>
      </w:pPr>
      <w:bookmarkStart w:id="113" w:name="_Ref124931920"/>
      <w:r w:rsidRPr="009968C2">
        <w:t>29,7 %</w:t>
      </w:r>
      <w:r>
        <w:t xml:space="preserve"> </w:t>
      </w:r>
      <w:r w:rsidR="007F6EEB">
        <w:t>ve vztahu k</w:t>
      </w:r>
      <w:r w:rsidRPr="009968C2">
        <w:t xml:space="preserve"> silniční</w:t>
      </w:r>
      <w:r w:rsidR="007F6EEB">
        <w:t>m</w:t>
      </w:r>
      <w:r w:rsidRPr="009968C2">
        <w:t xml:space="preserve"> vozidl</w:t>
      </w:r>
      <w:r w:rsidR="007F6EEB">
        <w:t>ům</w:t>
      </w:r>
      <w:r w:rsidRPr="009968C2">
        <w:t xml:space="preserve"> kategori</w:t>
      </w:r>
      <w:r w:rsidR="00E00AFE">
        <w:t>í</w:t>
      </w:r>
      <w:r w:rsidRPr="009968C2">
        <w:t xml:space="preserve"> M1, M2 a N1</w:t>
      </w:r>
      <w:r>
        <w:t>;</w:t>
      </w:r>
      <w:bookmarkEnd w:id="113"/>
    </w:p>
    <w:p w14:paraId="263744A4" w14:textId="3F0AD106" w:rsidR="007F6EEB" w:rsidRDefault="009968C2" w:rsidP="007F6EEB">
      <w:pPr>
        <w:pStyle w:val="RLTextlnkuslovan"/>
        <w:numPr>
          <w:ilvl w:val="2"/>
          <w:numId w:val="1"/>
        </w:numPr>
      </w:pPr>
      <w:bookmarkStart w:id="114" w:name="_Ref124931922"/>
      <w:r w:rsidRPr="009968C2">
        <w:t>9 %</w:t>
      </w:r>
      <w:r>
        <w:t xml:space="preserve"> </w:t>
      </w:r>
      <w:r w:rsidR="007F6EEB">
        <w:t>ve vztahu k</w:t>
      </w:r>
      <w:r w:rsidRPr="009968C2">
        <w:t xml:space="preserve"> silniční</w:t>
      </w:r>
      <w:r w:rsidR="007F6EEB">
        <w:t>m</w:t>
      </w:r>
      <w:r w:rsidRPr="009968C2">
        <w:t xml:space="preserve"> vozidl</w:t>
      </w:r>
      <w:r w:rsidR="007F6EEB">
        <w:t>ům</w:t>
      </w:r>
      <w:r w:rsidRPr="009968C2">
        <w:t xml:space="preserve"> kategori</w:t>
      </w:r>
      <w:r w:rsidR="00E00AFE">
        <w:t>í</w:t>
      </w:r>
      <w:r w:rsidRPr="009968C2">
        <w:t xml:space="preserve"> N2 a N3</w:t>
      </w:r>
      <w:r>
        <w:t>.</w:t>
      </w:r>
      <w:bookmarkEnd w:id="114"/>
    </w:p>
    <w:p w14:paraId="1A957112" w14:textId="34190A44" w:rsidR="007F6EEB" w:rsidRDefault="007F6EEB" w:rsidP="007F6EEB">
      <w:pPr>
        <w:pStyle w:val="RLTextlnkuslovan"/>
      </w:pPr>
      <w:r>
        <w:t>P</w:t>
      </w:r>
      <w:r w:rsidRPr="007F6EEB">
        <w:t xml:space="preserve">odíly podle odstavce </w:t>
      </w:r>
      <w:r>
        <w:fldChar w:fldCharType="begin"/>
      </w:r>
      <w:r>
        <w:instrText xml:space="preserve"> REF _Ref124931739 \r \h </w:instrText>
      </w:r>
      <w:r>
        <w:fldChar w:fldCharType="separate"/>
      </w:r>
      <w:r w:rsidR="00AD781C">
        <w:t>16.3</w:t>
      </w:r>
      <w:r>
        <w:fldChar w:fldCharType="end"/>
      </w:r>
      <w:r w:rsidRPr="007F6EEB">
        <w:t xml:space="preserve"> se vypočítají jako podíly celkového počtu </w:t>
      </w:r>
      <w:r>
        <w:t>N</w:t>
      </w:r>
      <w:r w:rsidRPr="007F6EEB">
        <w:t xml:space="preserve">ízkoemisních vozidel vůči všem vozidlům, která </w:t>
      </w:r>
      <w:r>
        <w:t xml:space="preserve">jsou využívána pro </w:t>
      </w:r>
      <w:r w:rsidR="00D13F14">
        <w:t>p</w:t>
      </w:r>
      <w:r>
        <w:t xml:space="preserve">oskytování </w:t>
      </w:r>
      <w:r w:rsidR="00D13F14">
        <w:t>S</w:t>
      </w:r>
      <w:r>
        <w:t>lužeb</w:t>
      </w:r>
      <w:r w:rsidR="007C46AE">
        <w:rPr>
          <w:rStyle w:val="Znakapoznpodarou"/>
        </w:rPr>
        <w:footnoteReference w:id="4"/>
      </w:r>
      <w:r w:rsidRPr="007F6EEB">
        <w:t xml:space="preserve">, a to zvlášť </w:t>
      </w:r>
      <w:r>
        <w:t xml:space="preserve">pro jednotlivé soubory kategorií vozidel uvedené v odst. </w:t>
      </w:r>
      <w:r>
        <w:fldChar w:fldCharType="begin"/>
      </w:r>
      <w:r>
        <w:instrText xml:space="preserve"> REF _Ref124931920 \r \h </w:instrText>
      </w:r>
      <w:r>
        <w:fldChar w:fldCharType="separate"/>
      </w:r>
      <w:r w:rsidR="00AD781C">
        <w:t>16.3.1</w:t>
      </w:r>
      <w:r>
        <w:fldChar w:fldCharType="end"/>
      </w:r>
      <w:r>
        <w:t xml:space="preserve"> a </w:t>
      </w:r>
      <w:r>
        <w:fldChar w:fldCharType="begin"/>
      </w:r>
      <w:r>
        <w:instrText xml:space="preserve"> REF _Ref124931922 \r \h </w:instrText>
      </w:r>
      <w:r>
        <w:fldChar w:fldCharType="separate"/>
      </w:r>
      <w:r w:rsidR="00AD781C">
        <w:t>16.3.2</w:t>
      </w:r>
      <w:r>
        <w:fldChar w:fldCharType="end"/>
      </w:r>
      <w:r>
        <w:t xml:space="preserve">, tedy samostatně ve vztahu k vozidlům spadajícím do </w:t>
      </w:r>
      <w:r w:rsidRPr="007F6EEB">
        <w:t>kategori</w:t>
      </w:r>
      <w:r w:rsidR="00E00AFE">
        <w:t>í</w:t>
      </w:r>
      <w:r w:rsidRPr="007F6EEB">
        <w:t xml:space="preserve"> M1, M2 a N1</w:t>
      </w:r>
      <w:r>
        <w:t xml:space="preserve"> a samostatně ve vztahu k vozidlům spadajícím do kategori</w:t>
      </w:r>
      <w:r w:rsidR="00E00AFE">
        <w:t>í</w:t>
      </w:r>
      <w:r w:rsidRPr="009968C2">
        <w:t xml:space="preserve"> N2 a N3</w:t>
      </w:r>
      <w:r>
        <w:t>.</w:t>
      </w:r>
    </w:p>
    <w:p w14:paraId="67F4624E" w14:textId="05639C08" w:rsidR="009E35FF" w:rsidRDefault="009E35FF" w:rsidP="00FA71EF">
      <w:pPr>
        <w:pStyle w:val="RLTextlnkuslovan"/>
      </w:pPr>
      <w:r>
        <w:t xml:space="preserve">Pokud bude Poskytovatel za účelem poskytování Služeb využívat také vozidla jiných kategorií než M1, M2, N1, N2 a N3, je povinen dodržet </w:t>
      </w:r>
      <w:r w:rsidR="00C652ED">
        <w:t xml:space="preserve">i </w:t>
      </w:r>
      <w:r>
        <w:t xml:space="preserve">příslušný podíl Nízkoemisních vozidel </w:t>
      </w:r>
      <w:r w:rsidR="00C652ED">
        <w:t>pro jím využívané kategorie vozidel stanovený dle § 4 odst. 1 ZPNV.</w:t>
      </w:r>
    </w:p>
    <w:p w14:paraId="4DBAE5CA" w14:textId="77572BA8" w:rsidR="00CD2B6E" w:rsidRDefault="008D7C65" w:rsidP="008D7C65">
      <w:pPr>
        <w:pStyle w:val="RLTextlnkuslovan"/>
      </w:pPr>
      <w:bookmarkStart w:id="116" w:name="_Ref124932923"/>
      <w:r>
        <w:t>Poskytovatel je povinen</w:t>
      </w:r>
      <w:r w:rsidR="00CD2B6E">
        <w:t xml:space="preserve"> předat Objednateli nejpozději do 15 </w:t>
      </w:r>
      <w:r w:rsidR="00CD2B6E" w:rsidRPr="00C652ED">
        <w:t xml:space="preserve">dnů </w:t>
      </w:r>
      <w:r w:rsidR="00CD2B6E" w:rsidRPr="00FA71EF">
        <w:rPr>
          <w:u w:val="single"/>
        </w:rPr>
        <w:t>od uzavření</w:t>
      </w:r>
      <w:r w:rsidR="00CD2B6E">
        <w:t xml:space="preserve"> této Smlouvy kompletní seznam vozidel, která budou Poskytovatelem využíván</w:t>
      </w:r>
      <w:r w:rsidR="00E00AFE">
        <w:t xml:space="preserve">a k </w:t>
      </w:r>
      <w:r w:rsidR="00CD2B6E">
        <w:t>poskytování Služeb dle této Smlouvy</w:t>
      </w:r>
      <w:r w:rsidR="002B035B">
        <w:t xml:space="preserve"> </w:t>
      </w:r>
      <w:bookmarkStart w:id="117" w:name="_Hlk129211154"/>
      <w:r w:rsidR="002B035B">
        <w:t>v období od účinnosti Smlouvy do 31. 12. 2025, a kompletní seznam vozidel, která budou Poskytovatelem využívána k poskytování Služeb dle této Smlouvy v období od 1. 1. 2026 do konce účinnosti smlouvy</w:t>
      </w:r>
      <w:bookmarkEnd w:id="117"/>
      <w:r w:rsidR="00CD2B6E">
        <w:t>. V </w:t>
      </w:r>
      <w:r w:rsidR="002B035B">
        <w:t>těchto seznamech</w:t>
      </w:r>
      <w:r w:rsidR="00CD2B6E">
        <w:t xml:space="preserve"> je Poskytovatel povinen uvést:</w:t>
      </w:r>
      <w:bookmarkEnd w:id="116"/>
    </w:p>
    <w:p w14:paraId="3D065DBE" w14:textId="632A52F7" w:rsidR="008D7C65" w:rsidRDefault="00924063" w:rsidP="00CD2B6E">
      <w:pPr>
        <w:pStyle w:val="RLTextlnkuslovan"/>
        <w:numPr>
          <w:ilvl w:val="2"/>
          <w:numId w:val="2"/>
        </w:numPr>
      </w:pPr>
      <w:bookmarkStart w:id="118" w:name="_Ref124929833"/>
      <w:r>
        <w:t xml:space="preserve">celkový </w:t>
      </w:r>
      <w:r w:rsidR="00CD2B6E">
        <w:t>počet vozidel, kter</w:t>
      </w:r>
      <w:r w:rsidR="006C1CC8">
        <w:t>á</w:t>
      </w:r>
      <w:r w:rsidR="00CD2B6E">
        <w:t xml:space="preserve"> dle § 2 odst. 3 ZPNV spadají do působnosti ZPNV (tj. zejména vozidel kategorie </w:t>
      </w:r>
      <w:r w:rsidR="00CD2B6E" w:rsidRPr="00CD2B6E">
        <w:t>N1, N2, N3, M1</w:t>
      </w:r>
      <w:r w:rsidR="00CD2B6E">
        <w:t>, jejichž využití pro účely poskytování Služeb Objednatel předpokládá)</w:t>
      </w:r>
      <w:r>
        <w:t xml:space="preserve"> a která budou Poskytovatelem</w:t>
      </w:r>
      <w:r w:rsidR="006C1CC8">
        <w:t xml:space="preserve"> </w:t>
      </w:r>
      <w:r w:rsidR="002218BC">
        <w:t>k</w:t>
      </w:r>
      <w:r>
        <w:t xml:space="preserve"> poskytování Služeb</w:t>
      </w:r>
      <w:r w:rsidR="006C1CC8">
        <w:t xml:space="preserve"> </w:t>
      </w:r>
      <w:r w:rsidR="002B035B">
        <w:t xml:space="preserve">v dotčeném období </w:t>
      </w:r>
      <w:r w:rsidR="006C1CC8">
        <w:t>využívána, včetně jejich rozdělení do jednotlivých kategorií vozidel dle § 2 odst. 3 písm. a) ZPNV</w:t>
      </w:r>
      <w:r>
        <w:t>;</w:t>
      </w:r>
      <w:bookmarkEnd w:id="118"/>
    </w:p>
    <w:p w14:paraId="4F353AD6" w14:textId="43E95A35" w:rsidR="00924063" w:rsidRDefault="00924063">
      <w:pPr>
        <w:pStyle w:val="RLTextlnkuslovan"/>
        <w:numPr>
          <w:ilvl w:val="2"/>
          <w:numId w:val="2"/>
        </w:numPr>
      </w:pPr>
      <w:r>
        <w:t xml:space="preserve">počet Nízkoemisních vozidel z celkového počtu vozidel dle odst. </w:t>
      </w:r>
      <w:r>
        <w:fldChar w:fldCharType="begin"/>
      </w:r>
      <w:r>
        <w:instrText xml:space="preserve"> REF _Ref124929833 \r \h </w:instrText>
      </w:r>
      <w:r>
        <w:fldChar w:fldCharType="separate"/>
      </w:r>
      <w:r w:rsidR="00AD781C">
        <w:t>16.6.1</w:t>
      </w:r>
      <w:r>
        <w:fldChar w:fldCharType="end"/>
      </w:r>
      <w:r>
        <w:t>, a to samostatně pro každ</w:t>
      </w:r>
      <w:r w:rsidR="002218BC">
        <w:t>ý soubor</w:t>
      </w:r>
      <w:r>
        <w:t xml:space="preserve"> kategori</w:t>
      </w:r>
      <w:r w:rsidR="00B46BD0">
        <w:t>í</w:t>
      </w:r>
      <w:r>
        <w:t xml:space="preserve"> vozidel</w:t>
      </w:r>
      <w:r w:rsidR="002218BC">
        <w:t xml:space="preserve"> dle </w:t>
      </w:r>
      <w:r w:rsidR="002218BC">
        <w:fldChar w:fldCharType="begin"/>
      </w:r>
      <w:r w:rsidR="002218BC">
        <w:instrText xml:space="preserve"> REF _Ref124931920 \r \h </w:instrText>
      </w:r>
      <w:r w:rsidR="002218BC">
        <w:fldChar w:fldCharType="separate"/>
      </w:r>
      <w:r w:rsidR="00AD781C">
        <w:t>16.3.1</w:t>
      </w:r>
      <w:r w:rsidR="002218BC">
        <w:fldChar w:fldCharType="end"/>
      </w:r>
      <w:r w:rsidR="002218BC">
        <w:t xml:space="preserve"> a </w:t>
      </w:r>
      <w:r w:rsidR="002218BC">
        <w:fldChar w:fldCharType="begin"/>
      </w:r>
      <w:r w:rsidR="002218BC">
        <w:instrText xml:space="preserve"> REF _Ref124931922 \r \h </w:instrText>
      </w:r>
      <w:r w:rsidR="002218BC">
        <w:fldChar w:fldCharType="separate"/>
      </w:r>
      <w:r w:rsidR="00AD781C">
        <w:t>16.3.2</w:t>
      </w:r>
      <w:r w:rsidR="002218BC">
        <w:fldChar w:fldCharType="end"/>
      </w:r>
      <w:r w:rsidR="006C1CC8">
        <w:t>;</w:t>
      </w:r>
    </w:p>
    <w:p w14:paraId="65F6E5C4" w14:textId="29E5E6B9" w:rsidR="00924063" w:rsidRDefault="00924063" w:rsidP="00CD2B6E">
      <w:pPr>
        <w:pStyle w:val="RLTextlnkuslovan"/>
        <w:numPr>
          <w:ilvl w:val="2"/>
          <w:numId w:val="2"/>
        </w:numPr>
      </w:pPr>
      <w:r>
        <w:t>značku (výrobce)</w:t>
      </w:r>
      <w:r w:rsidR="006C1CC8">
        <w:t xml:space="preserve"> a</w:t>
      </w:r>
      <w:r>
        <w:t xml:space="preserve"> model (typ)</w:t>
      </w:r>
      <w:r w:rsidR="006C1CC8">
        <w:t xml:space="preserve"> </w:t>
      </w:r>
      <w:r>
        <w:t xml:space="preserve">každého vozidla zahrnutého do jejich celkového počtu dle odst. </w:t>
      </w:r>
      <w:r>
        <w:fldChar w:fldCharType="begin"/>
      </w:r>
      <w:r>
        <w:instrText xml:space="preserve"> REF _Ref124929833 \r \h </w:instrText>
      </w:r>
      <w:r>
        <w:fldChar w:fldCharType="separate"/>
      </w:r>
      <w:r w:rsidR="00AD781C">
        <w:t>16.6.1</w:t>
      </w:r>
      <w:r>
        <w:fldChar w:fldCharType="end"/>
      </w:r>
      <w:r w:rsidR="006C1CC8">
        <w:t xml:space="preserve">, zařazení každého z těchto vozidel do kategorie vozidel dle </w:t>
      </w:r>
      <w:r w:rsidR="006C1CC8" w:rsidRPr="006C1CC8">
        <w:t>§ 2 odst. 3 písm. a) ZPNV</w:t>
      </w:r>
      <w:r w:rsidR="00DF0E70">
        <w:t>,</w:t>
      </w:r>
      <w:r>
        <w:t xml:space="preserve"> druh paliva, které každé z těchto vozidel využívá (nafta, benzín, CNG, elektrická energie apod.)</w:t>
      </w:r>
      <w:r w:rsidR="00DF0E70">
        <w:t xml:space="preserve"> a údaj, </w:t>
      </w:r>
      <w:r w:rsidR="00DF0E70">
        <w:lastRenderedPageBreak/>
        <w:t>zda se jedná o Nízkoemisní vozidlo či nikoliv</w:t>
      </w:r>
      <w:r w:rsidR="00854C05">
        <w:t xml:space="preserve">, a to v určení </w:t>
      </w:r>
      <w:r w:rsidR="00183BBF">
        <w:t xml:space="preserve">podle </w:t>
      </w:r>
      <w:r w:rsidR="00183BBF">
        <w:fldChar w:fldCharType="begin"/>
      </w:r>
      <w:r w:rsidR="00183BBF">
        <w:instrText xml:space="preserve"> REF _Ref124949841 \r \h </w:instrText>
      </w:r>
      <w:r w:rsidR="00183BBF">
        <w:fldChar w:fldCharType="separate"/>
      </w:r>
      <w:r w:rsidR="00AD781C">
        <w:t>16.2.1</w:t>
      </w:r>
      <w:r w:rsidR="00183BBF">
        <w:fldChar w:fldCharType="end"/>
      </w:r>
      <w:r w:rsidR="00183BBF">
        <w:t xml:space="preserve"> až </w:t>
      </w:r>
      <w:r w:rsidR="00183BBF">
        <w:fldChar w:fldCharType="begin"/>
      </w:r>
      <w:r w:rsidR="00183BBF">
        <w:instrText xml:space="preserve"> REF _Ref124949827 \r \h </w:instrText>
      </w:r>
      <w:r w:rsidR="00183BBF">
        <w:fldChar w:fldCharType="separate"/>
      </w:r>
      <w:r w:rsidR="00AD781C">
        <w:t>16.2.3</w:t>
      </w:r>
      <w:r w:rsidR="00183BBF">
        <w:fldChar w:fldCharType="end"/>
      </w:r>
    </w:p>
    <w:p w14:paraId="18A38093" w14:textId="34C4DF91" w:rsidR="00DF0E70" w:rsidRPr="00DF0E70" w:rsidRDefault="00DF0E70" w:rsidP="00FA71EF">
      <w:pPr>
        <w:pStyle w:val="RLTextlnkuslovan"/>
        <w:numPr>
          <w:ilvl w:val="0"/>
          <w:numId w:val="0"/>
        </w:numPr>
        <w:ind w:left="1474"/>
      </w:pPr>
      <w:r>
        <w:t>(dále jen „</w:t>
      </w:r>
      <w:r>
        <w:rPr>
          <w:b/>
          <w:bCs/>
        </w:rPr>
        <w:t>Seznam vozidel</w:t>
      </w:r>
      <w:r>
        <w:t>“).</w:t>
      </w:r>
    </w:p>
    <w:p w14:paraId="74B22FC7" w14:textId="37808B75" w:rsidR="00DF0E70" w:rsidRDefault="00DF0E70" w:rsidP="00DF0E70">
      <w:pPr>
        <w:pStyle w:val="RLTextlnkuslovan"/>
      </w:pPr>
      <w:bookmarkStart w:id="119" w:name="_Ref124936052"/>
      <w:r>
        <w:t>Poskytovatel je povinen předat Objednateli Seznam vozidel</w:t>
      </w:r>
      <w:r w:rsidR="00FF729F">
        <w:t xml:space="preserve"> s náležitostmi dle odst.</w:t>
      </w:r>
      <w:r w:rsidR="00C652ED">
        <w:t> </w:t>
      </w:r>
      <w:r w:rsidR="00FF729F">
        <w:fldChar w:fldCharType="begin"/>
      </w:r>
      <w:r w:rsidR="00FF729F">
        <w:instrText xml:space="preserve"> REF _Ref124932923 \r \h </w:instrText>
      </w:r>
      <w:r w:rsidR="00FF729F">
        <w:fldChar w:fldCharType="separate"/>
      </w:r>
      <w:r w:rsidR="00AD781C">
        <w:t>16.6</w:t>
      </w:r>
      <w:r w:rsidR="00FF729F">
        <w:fldChar w:fldCharType="end"/>
      </w:r>
      <w:r>
        <w:t xml:space="preserve"> také do 15 dnů od doručení písemné žádosti Objednatele. V takovém případě bude Seznam vozidel aktualizován tak, aby </w:t>
      </w:r>
      <w:r w:rsidR="00FF729F">
        <w:t>z něj bylo zřejmé, jaká vozidla byla pro účely poskytování Služeb skutečně využívána od okamžiku zahájení</w:t>
      </w:r>
      <w:r w:rsidR="00C652ED">
        <w:t xml:space="preserve"> </w:t>
      </w:r>
      <w:r w:rsidR="00FF729F">
        <w:t>poskytování</w:t>
      </w:r>
      <w:r w:rsidR="00C652ED">
        <w:t xml:space="preserve"> Služeb</w:t>
      </w:r>
      <w:r w:rsidR="00FF729F">
        <w:t xml:space="preserve"> až do okamžiku odeslání aktualizovaného Seznamu vozidel Objednateli dle tohoto odstavce. U každého vozidla Poskytovatel zároveň uvede, v jakém období bylo toto vozidlo pro poskytování Služeb využíváno (tj. od kdy</w:t>
      </w:r>
      <w:r w:rsidR="00C652ED">
        <w:t>,</w:t>
      </w:r>
      <w:r w:rsidR="00FF729F">
        <w:t xml:space="preserve"> a případně i do kdy bylo využíváno, pokud již využíváno není a nebude).</w:t>
      </w:r>
      <w:bookmarkEnd w:id="119"/>
    </w:p>
    <w:p w14:paraId="6891A2B2" w14:textId="251F56F5" w:rsidR="00FF729F" w:rsidRDefault="001D46D8" w:rsidP="00DF0E70">
      <w:pPr>
        <w:pStyle w:val="RLTextlnkuslovan"/>
      </w:pPr>
      <w:r>
        <w:t xml:space="preserve">Objednatel </w:t>
      </w:r>
      <w:r w:rsidR="00FF729F">
        <w:t xml:space="preserve">je oprávněn od této Smlouvy odstoupit v případě, že Poskytovatel </w:t>
      </w:r>
      <w:r>
        <w:t xml:space="preserve">nedodrží poměry nebo některý z poměrů </w:t>
      </w:r>
      <w:r w:rsidR="00C652ED">
        <w:t xml:space="preserve">využití </w:t>
      </w:r>
      <w:r>
        <w:t xml:space="preserve">Nízkoemisních vozidel dle odst. </w:t>
      </w:r>
      <w:r>
        <w:fldChar w:fldCharType="begin"/>
      </w:r>
      <w:r>
        <w:instrText xml:space="preserve"> REF _Ref124931739 \r \h </w:instrText>
      </w:r>
      <w:r>
        <w:fldChar w:fldCharType="separate"/>
      </w:r>
      <w:r w:rsidR="00AD781C">
        <w:t>16.3</w:t>
      </w:r>
      <w:r>
        <w:fldChar w:fldCharType="end"/>
      </w:r>
      <w:r>
        <w:t xml:space="preserve"> Smlouvy ve </w:t>
      </w:r>
      <w:r w:rsidR="00854C05">
        <w:t>dvou</w:t>
      </w:r>
      <w:r>
        <w:t xml:space="preserve"> po sobě bezprostředně jdoucích měsících, případně celkově v </w:t>
      </w:r>
      <w:r w:rsidR="00854C05">
        <w:t>šesti</w:t>
      </w:r>
      <w:r>
        <w:t xml:space="preserve"> jakýchkoliv měsících v průběhu </w:t>
      </w:r>
      <w:r w:rsidR="00DC5D6C">
        <w:t>účinnosti</w:t>
      </w:r>
      <w:r>
        <w:t xml:space="preserve"> Smlouvy.</w:t>
      </w:r>
    </w:p>
    <w:p w14:paraId="321A3956" w14:textId="4863D415" w:rsidR="00F56E5B" w:rsidRDefault="007B07D2">
      <w:pPr>
        <w:pStyle w:val="RLTextlnkuslovan"/>
      </w:pPr>
      <w:bookmarkStart w:id="120" w:name="_Ref124943675"/>
      <w:r>
        <w:t xml:space="preserve">Objednatel je </w:t>
      </w:r>
      <w:r w:rsidRPr="007B07D2">
        <w:t>oprávněn od této Smlouvy odstoupit</w:t>
      </w:r>
      <w:r>
        <w:t xml:space="preserve"> také v případě, kdy je </w:t>
      </w:r>
      <w:r w:rsidR="00474F16">
        <w:t>Poskytovatel</w:t>
      </w:r>
      <w:r>
        <w:t xml:space="preserve"> v prodlení s předáním Seznamu vozidel dle odst. </w:t>
      </w:r>
      <w:r>
        <w:fldChar w:fldCharType="begin"/>
      </w:r>
      <w:r>
        <w:instrText xml:space="preserve"> REF _Ref124932923 \r \h </w:instrText>
      </w:r>
      <w:r>
        <w:fldChar w:fldCharType="separate"/>
      </w:r>
      <w:r w:rsidR="00AD781C">
        <w:t>16.6</w:t>
      </w:r>
      <w:r>
        <w:fldChar w:fldCharType="end"/>
      </w:r>
      <w:r>
        <w:t xml:space="preserve"> Smlouvy o více než 1</w:t>
      </w:r>
      <w:r w:rsidR="00DC5D6C">
        <w:t>0</w:t>
      </w:r>
      <w:r>
        <w:t xml:space="preserve"> dní</w:t>
      </w:r>
      <w:r w:rsidR="00F56E5B">
        <w:t xml:space="preserve"> či v případě, kdy ze Seznamu vozidel dle odst. </w:t>
      </w:r>
      <w:r w:rsidR="00F56E5B">
        <w:fldChar w:fldCharType="begin"/>
      </w:r>
      <w:r w:rsidR="00F56E5B">
        <w:instrText xml:space="preserve"> REF _Ref124932923 \r \h </w:instrText>
      </w:r>
      <w:r w:rsidR="00F56E5B">
        <w:fldChar w:fldCharType="separate"/>
      </w:r>
      <w:r w:rsidR="00AD781C">
        <w:t>16.6</w:t>
      </w:r>
      <w:r w:rsidR="00F56E5B">
        <w:fldChar w:fldCharType="end"/>
      </w:r>
      <w:r w:rsidR="00F56E5B">
        <w:t xml:space="preserve"> Smlouvy </w:t>
      </w:r>
      <w:r w:rsidR="00474F16">
        <w:t>nevy</w:t>
      </w:r>
      <w:r w:rsidR="00F56E5B">
        <w:t xml:space="preserve">plývá splnění povinností dle odst. </w:t>
      </w:r>
      <w:r w:rsidR="00673B37">
        <w:fldChar w:fldCharType="begin"/>
      </w:r>
      <w:r w:rsidR="00673B37">
        <w:instrText xml:space="preserve"> REF _Ref124931739 \r \h </w:instrText>
      </w:r>
      <w:r w:rsidR="00673B37">
        <w:fldChar w:fldCharType="separate"/>
      </w:r>
      <w:r w:rsidR="00AD781C">
        <w:t>16.3</w:t>
      </w:r>
      <w:r w:rsidR="00673B37">
        <w:fldChar w:fldCharType="end"/>
      </w:r>
      <w:r w:rsidR="00F56E5B">
        <w:t xml:space="preserve"> této Smlouvy</w:t>
      </w:r>
      <w:r w:rsidR="00474F16">
        <w:t xml:space="preserve"> ani v dodatečné lhůtě stanovené Objednatelem, která nebude kratší než </w:t>
      </w:r>
      <w:r w:rsidR="00E00AFE">
        <w:t>5</w:t>
      </w:r>
      <w:r w:rsidR="00474F16">
        <w:t xml:space="preserve"> dní</w:t>
      </w:r>
      <w:r w:rsidR="00F56E5B">
        <w:t>.</w:t>
      </w:r>
      <w:bookmarkEnd w:id="120"/>
    </w:p>
    <w:p w14:paraId="4A48F125" w14:textId="04607345" w:rsidR="001D46D8" w:rsidRDefault="00F56E5B" w:rsidP="000E482D">
      <w:pPr>
        <w:pStyle w:val="RLTextlnkuslovan"/>
      </w:pPr>
      <w:r>
        <w:t xml:space="preserve">Objednatel je </w:t>
      </w:r>
      <w:r w:rsidRPr="007B07D2">
        <w:t xml:space="preserve">oprávněn od této Smlouvy </w:t>
      </w:r>
      <w:r>
        <w:t xml:space="preserve">dále </w:t>
      </w:r>
      <w:r w:rsidRPr="007B07D2">
        <w:t>odstoupit</w:t>
      </w:r>
      <w:r>
        <w:t xml:space="preserve"> </w:t>
      </w:r>
      <w:r w:rsidR="007B07D2">
        <w:t xml:space="preserve">v případě, kdy je </w:t>
      </w:r>
      <w:r w:rsidR="00474F16">
        <w:t>Poskytovatel</w:t>
      </w:r>
      <w:r w:rsidR="007B07D2">
        <w:t xml:space="preserve"> v prodlení s předáním Seznamu vozidel dle odst. </w:t>
      </w:r>
      <w:r w:rsidR="007B07D2">
        <w:fldChar w:fldCharType="begin"/>
      </w:r>
      <w:r w:rsidR="007B07D2">
        <w:instrText xml:space="preserve"> REF _Ref124936052 \r \h </w:instrText>
      </w:r>
      <w:r w:rsidR="007B07D2">
        <w:fldChar w:fldCharType="separate"/>
      </w:r>
      <w:r w:rsidR="00AD781C">
        <w:t>16.7</w:t>
      </w:r>
      <w:r w:rsidR="007B07D2">
        <w:fldChar w:fldCharType="end"/>
      </w:r>
      <w:r w:rsidR="007B07D2">
        <w:t xml:space="preserve"> Smlouvy o více než 30 dní</w:t>
      </w:r>
      <w:r>
        <w:t>.</w:t>
      </w:r>
      <w:bookmarkEnd w:id="108"/>
    </w:p>
    <w:p w14:paraId="654C0659" w14:textId="77777777" w:rsidR="00681717" w:rsidRDefault="00681717" w:rsidP="00681717">
      <w:pPr>
        <w:pStyle w:val="RLlneksmlouvy"/>
        <w:numPr>
          <w:ilvl w:val="0"/>
          <w:numId w:val="2"/>
        </w:numPr>
      </w:pPr>
      <w:bookmarkStart w:id="121" w:name="_Ref417505607"/>
      <w:bookmarkEnd w:id="100"/>
      <w:bookmarkEnd w:id="107"/>
      <w:r>
        <w:t>SANKCE</w:t>
      </w:r>
      <w:bookmarkEnd w:id="121"/>
    </w:p>
    <w:p w14:paraId="309C6FDB" w14:textId="77777777" w:rsidR="00681717" w:rsidRDefault="00681717" w:rsidP="00681717">
      <w:pPr>
        <w:pStyle w:val="RLTextlnkuslovan"/>
        <w:numPr>
          <w:ilvl w:val="1"/>
          <w:numId w:val="2"/>
        </w:numPr>
      </w:pPr>
      <w:bookmarkStart w:id="122" w:name="_Ref371959285"/>
      <w:r>
        <w:t>Pro případ porušení povinností ze strany Poskytovatele, které bude mít za následek omezení nebo přerušení provozu městské hromadné dopravy, pokud toto přerušení nebo omezení nebylo odsouhlaseno Objednatelem či nevyplynulo z pokynu Objednatele či Smlouvy nebo Objednávky, se Poskytovatel zavazuje uhradit smluvní pokutu ve výši 10 000,- Kč za každý jednotlivý případ. Omezením nebo přerušením provozu městské hromadné dopravy jsou následující situace:</w:t>
      </w:r>
      <w:bookmarkEnd w:id="122"/>
    </w:p>
    <w:p w14:paraId="7C7BF122" w14:textId="5232B56C" w:rsidR="00681717" w:rsidRDefault="00681717" w:rsidP="00681717">
      <w:pPr>
        <w:pStyle w:val="RLTextlnkuslovan"/>
        <w:numPr>
          <w:ilvl w:val="2"/>
          <w:numId w:val="2"/>
        </w:numPr>
      </w:pPr>
      <w:r>
        <w:t xml:space="preserve">konkrétní vozidlo městské hromadné dopravy neodjede plánované vozokilometry v souladu s grafikonem městské hromadné dopravy. V případě neodjetí plánovaných vozokilometrů více vozidly bude smluvní pokuta dle odst. </w:t>
      </w:r>
      <w:r>
        <w:fldChar w:fldCharType="begin"/>
      </w:r>
      <w:r>
        <w:instrText xml:space="preserve"> REF _Ref371959285 \r \h  \* MERGEFORMAT </w:instrText>
      </w:r>
      <w:r>
        <w:fldChar w:fldCharType="separate"/>
      </w:r>
      <w:r w:rsidR="00AD781C">
        <w:t>17.1</w:t>
      </w:r>
      <w:r>
        <w:fldChar w:fldCharType="end"/>
      </w:r>
      <w:r>
        <w:t xml:space="preserve"> vyměřena za každé vozidlo;</w:t>
      </w:r>
    </w:p>
    <w:p w14:paraId="39DE979E" w14:textId="4A0110F4" w:rsidR="00681717" w:rsidRDefault="00681717" w:rsidP="00681717">
      <w:pPr>
        <w:pStyle w:val="RLTextlnkuslovan"/>
        <w:numPr>
          <w:ilvl w:val="2"/>
          <w:numId w:val="2"/>
        </w:numPr>
      </w:pPr>
      <w:r>
        <w:t xml:space="preserve">rozdíl mezi skutečnou dobou příjezdu vozidla do stanice a dobou stanovenou grafikonem městské hromadné dopravy přesáhne v některé z tras povolenou toleranci 15 minut. V případě nedodržení intervalu více vozidly bude smluvní pokuta dle odst. </w:t>
      </w:r>
      <w:r>
        <w:fldChar w:fldCharType="begin"/>
      </w:r>
      <w:r>
        <w:instrText xml:space="preserve"> REF _Ref371959285 \r \h  \* MERGEFORMAT </w:instrText>
      </w:r>
      <w:r>
        <w:fldChar w:fldCharType="separate"/>
      </w:r>
      <w:r w:rsidR="00AD781C">
        <w:t>17.1</w:t>
      </w:r>
      <w:r>
        <w:fldChar w:fldCharType="end"/>
      </w:r>
      <w:r>
        <w:t xml:space="preserve"> vyměřena za každé vozidlo;</w:t>
      </w:r>
    </w:p>
    <w:p w14:paraId="2B6B6264" w14:textId="2717FF7A" w:rsidR="00681717" w:rsidRDefault="00681717" w:rsidP="00681717">
      <w:pPr>
        <w:pStyle w:val="RLTextlnkuslovan"/>
        <w:numPr>
          <w:ilvl w:val="1"/>
          <w:numId w:val="2"/>
        </w:numPr>
      </w:pPr>
      <w:r>
        <w:t xml:space="preserve">V případě, že Poskytovatel poruší svoji povinnost potvrdit či přijmout Objednávku nebo provést veškeré kroky požadované Smlouvou v souvislosti s takovou Objednávkou dle čl. </w:t>
      </w:r>
      <w:r w:rsidR="00521B22">
        <w:fldChar w:fldCharType="begin"/>
      </w:r>
      <w:r w:rsidR="00521B22">
        <w:instrText xml:space="preserve"> REF _Ref129259170 \r \h </w:instrText>
      </w:r>
      <w:r w:rsidR="00521B22">
        <w:fldChar w:fldCharType="separate"/>
      </w:r>
      <w:r w:rsidR="00AD781C">
        <w:t>5</w:t>
      </w:r>
      <w:r w:rsidR="00521B22">
        <w:fldChar w:fldCharType="end"/>
      </w:r>
      <w:r w:rsidR="00521B22">
        <w:t xml:space="preserve"> </w:t>
      </w:r>
      <w:r>
        <w:t>této Smlouvy, je povinen Objednateli uhradit smluvní pokutu ve výši 5.000,- Kč za každý i započatý den prodlení s plněním této smluvní povinnosti, a to za každou jednotlivou Objednávku.</w:t>
      </w:r>
    </w:p>
    <w:p w14:paraId="51AA4F93" w14:textId="77777777" w:rsidR="00681717" w:rsidRDefault="00681717" w:rsidP="00681717">
      <w:pPr>
        <w:pStyle w:val="RLTextlnkuslovan"/>
        <w:numPr>
          <w:ilvl w:val="1"/>
          <w:numId w:val="2"/>
        </w:numPr>
      </w:pPr>
      <w:r>
        <w:t xml:space="preserve">V případě, že Poskytovatel nedodrží závazný termín zahájení poskytování Služeb stanovený v Objednávce, příslušném Katalogovém listu, případně v dokumentu </w:t>
      </w:r>
      <w:r>
        <w:lastRenderedPageBreak/>
        <w:t>předvídaném takovým Katalogovým listem se Poskytovatel zavazuje zaplatit Objednateli smluvní pokutu ve výši 5.000,- Kč za každý jednotlivý případ a dále  0,05 % z ceny Služeb (v případě Paušálních služeb jde o cenu za příslušné fakturační období, u Příležitostných služeb o cenu odpovídající rozsahu těchto Služeb dle Objednávky), s jejichž plněním je Poskytovatel v prodlení, za každý i započatý den prodlení.</w:t>
      </w:r>
    </w:p>
    <w:p w14:paraId="0DBB8B8E" w14:textId="77777777" w:rsidR="00681717" w:rsidRDefault="00681717" w:rsidP="00681717">
      <w:pPr>
        <w:pStyle w:val="RLTextlnkuslovan"/>
        <w:numPr>
          <w:ilvl w:val="1"/>
          <w:numId w:val="2"/>
        </w:numPr>
      </w:pPr>
      <w:r>
        <w:t>V případě, že Poskytovatel nedodrží závazný termín dokončení provádění Služeb stanovený v Objednávce, příslušném Katalogovém listu, případně v dokumentu předvídaném takovým Katalogovým listem, se Poskytovatel zavazuje zaplatit Objednateli smluvní pokutu ve výši 5.000,- Kč za každý i započatý den prodlení.</w:t>
      </w:r>
    </w:p>
    <w:p w14:paraId="6EE56F32" w14:textId="20549538" w:rsidR="00681717" w:rsidRDefault="00681717" w:rsidP="00681717">
      <w:pPr>
        <w:pStyle w:val="RLTextlnkuslovan"/>
        <w:numPr>
          <w:ilvl w:val="1"/>
          <w:numId w:val="2"/>
        </w:numPr>
      </w:pPr>
      <w:bookmarkStart w:id="123" w:name="_Hlk110585376"/>
      <w:r>
        <w:t xml:space="preserve">V případě porušení povinností dle odst. </w:t>
      </w:r>
      <w:r>
        <w:fldChar w:fldCharType="begin"/>
      </w:r>
      <w:r>
        <w:instrText xml:space="preserve"> REF _Ref110582727 \r \h </w:instrText>
      </w:r>
      <w:r>
        <w:fldChar w:fldCharType="separate"/>
      </w:r>
      <w:r w:rsidR="00AD781C">
        <w:t>8.7</w:t>
      </w:r>
      <w:r>
        <w:fldChar w:fldCharType="end"/>
      </w:r>
      <w:r>
        <w:t xml:space="preserve"> nebo </w:t>
      </w:r>
      <w:r>
        <w:fldChar w:fldCharType="begin"/>
      </w:r>
      <w:r>
        <w:instrText xml:space="preserve"> REF _Ref110583218 \r \h </w:instrText>
      </w:r>
      <w:r>
        <w:fldChar w:fldCharType="separate"/>
      </w:r>
      <w:r w:rsidR="00AD781C">
        <w:t>10.2</w:t>
      </w:r>
      <w:r>
        <w:fldChar w:fldCharType="end"/>
      </w:r>
      <w:r>
        <w:t xml:space="preserve"> této Smlouvy se Poskytovatel zavazuje zaplatit Objednateli smluvní pokutu ve výši 5.000,- Kč za každý jednotlivý případ a za každý i započatý den takového porušení.</w:t>
      </w:r>
    </w:p>
    <w:bookmarkEnd w:id="123"/>
    <w:p w14:paraId="72E7BC3C" w14:textId="14758D46" w:rsidR="00681717" w:rsidRDefault="00681717" w:rsidP="00681717">
      <w:pPr>
        <w:pStyle w:val="RLTextlnkuslovan"/>
        <w:numPr>
          <w:ilvl w:val="1"/>
          <w:numId w:val="2"/>
        </w:numPr>
      </w:pPr>
      <w:r>
        <w:t>V případě nedostupnosti zákaznického centra – dispečinku v době</w:t>
      </w:r>
      <w:r w:rsidR="007721CE">
        <w:t> dostupnosti</w:t>
      </w:r>
      <w:r>
        <w:t xml:space="preserve"> dle odst. </w:t>
      </w:r>
      <w:r>
        <w:fldChar w:fldCharType="begin"/>
      </w:r>
      <w:r>
        <w:instrText xml:space="preserve"> REF _Ref418693438 \r \h </w:instrText>
      </w:r>
      <w:r>
        <w:fldChar w:fldCharType="separate"/>
      </w:r>
      <w:r w:rsidR="00AD781C">
        <w:t>8.10.2</w:t>
      </w:r>
      <w:r>
        <w:fldChar w:fldCharType="end"/>
      </w:r>
      <w:r>
        <w:t xml:space="preserve"> této Smlouvy </w:t>
      </w:r>
      <w:r w:rsidR="007721CE" w:rsidRPr="007721CE">
        <w:t>se uplatní následující smluvní pokuty. V případě nedostupnosti prostřednictvím pevné linky a zároveň v případě nedostupnosti prostřednictvím mobilního telefonu se Poskytovatel zavazuje zaplatit Objednateli smluvní pokutu ve výši 1.000,- Kč za každou i započatou hodinu, kdy tento stav trval. Stejná smluvní pokuta se samostatně uplatní v případě nedostupnosti prostřednictvím e-mailu</w:t>
      </w:r>
      <w:r w:rsidR="007721CE">
        <w:t>.</w:t>
      </w:r>
    </w:p>
    <w:p w14:paraId="3F2D395E" w14:textId="6EFB8824" w:rsidR="00681717" w:rsidRDefault="00681717" w:rsidP="00681717">
      <w:pPr>
        <w:pStyle w:val="RLTextlnkuslovan"/>
        <w:numPr>
          <w:ilvl w:val="1"/>
          <w:numId w:val="2"/>
        </w:numPr>
      </w:pPr>
      <w:r>
        <w:t xml:space="preserve">V případě prodlení s vyřízením podnětu, připomínky či jiného hlášení dle odst. </w:t>
      </w:r>
      <w:r>
        <w:fldChar w:fldCharType="begin"/>
      </w:r>
      <w:r>
        <w:instrText xml:space="preserve"> REF _Ref418694059 \r \h </w:instrText>
      </w:r>
      <w:r>
        <w:fldChar w:fldCharType="separate"/>
      </w:r>
      <w:r w:rsidR="00AD781C">
        <w:t>8.10.3</w:t>
      </w:r>
      <w:r>
        <w:fldChar w:fldCharType="end"/>
      </w:r>
      <w:r>
        <w:t xml:space="preserve"> této Smlouvy se Poskytovatel zavazuje zaplatit Objednateli smluvní pokutu ve výši 10.000,- Kč za každý i započatý den prodlení.</w:t>
      </w:r>
    </w:p>
    <w:p w14:paraId="44FE9075" w14:textId="7A599885" w:rsidR="00681717" w:rsidRDefault="00681717" w:rsidP="00681717">
      <w:pPr>
        <w:pStyle w:val="RLTextlnkuslovan"/>
        <w:numPr>
          <w:ilvl w:val="1"/>
          <w:numId w:val="2"/>
        </w:numPr>
      </w:pPr>
      <w:r>
        <w:t xml:space="preserve">V případě nezřízení zákaznického centra – dispečinku dle odst. </w:t>
      </w:r>
      <w:r>
        <w:fldChar w:fldCharType="begin"/>
      </w:r>
      <w:r>
        <w:instrText xml:space="preserve"> REF _Ref418694175 \r \h </w:instrText>
      </w:r>
      <w:r>
        <w:fldChar w:fldCharType="separate"/>
      </w:r>
      <w:r w:rsidR="00AD781C">
        <w:t>8.10.1</w:t>
      </w:r>
      <w:r>
        <w:fldChar w:fldCharType="end"/>
      </w:r>
      <w:r>
        <w:t xml:space="preserve"> této Smlouvy se Poskytovatel zavazuje zaplatit Objednateli smluvní pokutu ve výši 100.000,- Kč za každý den, v němž došlo k porušení uvedené povinnosti (byť pouze po část tohoto dne).</w:t>
      </w:r>
    </w:p>
    <w:p w14:paraId="74F8B304" w14:textId="7801225E" w:rsidR="00681717" w:rsidRDefault="00681717" w:rsidP="00681717">
      <w:pPr>
        <w:pStyle w:val="RLTextlnkuslovan"/>
        <w:numPr>
          <w:ilvl w:val="1"/>
          <w:numId w:val="2"/>
        </w:numPr>
      </w:pPr>
      <w:r>
        <w:t xml:space="preserve">V případě neuveřejnění kontaktů zákaznického centra – dispečinku na webových stránkách způsobem dle odst. </w:t>
      </w:r>
      <w:r>
        <w:fldChar w:fldCharType="begin"/>
      </w:r>
      <w:r>
        <w:instrText xml:space="preserve"> REF _Ref418694175 \r \h </w:instrText>
      </w:r>
      <w:r>
        <w:fldChar w:fldCharType="separate"/>
      </w:r>
      <w:r w:rsidR="00AD781C">
        <w:t>8.10.1</w:t>
      </w:r>
      <w:r>
        <w:fldChar w:fldCharType="end"/>
      </w:r>
      <w:r>
        <w:t xml:space="preserve"> této Smlouvy se Poskytovatel zavazuje zaplatit Objednateli smluvní pokutu ve výši 1.000,- Kč za každý den, v němž došlo k porušení uvedené povinnosti (byť pouze po část tohoto dne).</w:t>
      </w:r>
    </w:p>
    <w:p w14:paraId="03F88A7B" w14:textId="63C33A94" w:rsidR="00681717" w:rsidRDefault="00681717" w:rsidP="00681717">
      <w:pPr>
        <w:pStyle w:val="RLTextlnkuslovan"/>
        <w:numPr>
          <w:ilvl w:val="1"/>
          <w:numId w:val="2"/>
        </w:numPr>
      </w:pPr>
      <w:r>
        <w:t xml:space="preserve">Poskytovatel se zavazuje uhradit Objednateli smluvní pokutu ve výši 100.000,- Kč za porušení povinnosti, uvedené v odst. </w:t>
      </w:r>
      <w:r>
        <w:fldChar w:fldCharType="begin"/>
      </w:r>
      <w:r>
        <w:instrText xml:space="preserve"> REF _Ref372044934 \r \h  \* MERGEFORMAT </w:instrText>
      </w:r>
      <w:r>
        <w:fldChar w:fldCharType="separate"/>
      </w:r>
      <w:r w:rsidR="00AD781C">
        <w:t>14.1</w:t>
      </w:r>
      <w:r>
        <w:fldChar w:fldCharType="end"/>
      </w:r>
      <w:r>
        <w:t xml:space="preserve"> této Smlouvy, za každý den prodlení s odstraněním porušení.</w:t>
      </w:r>
    </w:p>
    <w:p w14:paraId="70E5450E" w14:textId="69D09523" w:rsidR="00681717" w:rsidRDefault="00681717" w:rsidP="00681717">
      <w:pPr>
        <w:pStyle w:val="RLTextlnkuslovan"/>
        <w:numPr>
          <w:ilvl w:val="1"/>
          <w:numId w:val="2"/>
        </w:numPr>
      </w:pPr>
      <w:r>
        <w:t xml:space="preserve">Smluvní strana se zavazuje uhradit druhé smluvní straně smluvní pokutu ve výši 50.000,- Kč za porušení povinností, uvedených v čl. </w:t>
      </w:r>
      <w:r>
        <w:fldChar w:fldCharType="begin"/>
      </w:r>
      <w:r>
        <w:instrText xml:space="preserve"> REF _Ref357069463 \r \h </w:instrText>
      </w:r>
      <w:r>
        <w:fldChar w:fldCharType="separate"/>
      </w:r>
      <w:r w:rsidR="00AD781C">
        <w:t>19</w:t>
      </w:r>
      <w:r>
        <w:fldChar w:fldCharType="end"/>
      </w:r>
      <w:r>
        <w:t xml:space="preserve"> této Smlouvy, za každý jednotlivý případ takového porušení.</w:t>
      </w:r>
    </w:p>
    <w:p w14:paraId="26972904" w14:textId="77777777" w:rsidR="00681717" w:rsidRDefault="00681717" w:rsidP="00681717">
      <w:pPr>
        <w:pStyle w:val="RLTextlnkuslovan"/>
        <w:numPr>
          <w:ilvl w:val="1"/>
          <w:numId w:val="2"/>
        </w:numPr>
        <w:rPr>
          <w:szCs w:val="22"/>
        </w:rPr>
      </w:pPr>
      <w:r>
        <w:rPr>
          <w:szCs w:val="22"/>
        </w:rPr>
        <w:t xml:space="preserve">V případě, že bude Poskytovatel v prodlení s plněním jiných svých povinností (poruší své smluvní povinnosti) z této Smlouvy, na které se nevztahuje některý z odstavců tohoto článku výše, pro jejichž porušení nestanoví zvláštní smluvní pokutu ani některý Katalogový list, a které nejsou jen jednorázového charakteru, </w:t>
      </w:r>
      <w:r>
        <w:t>zavazuje se Objednateli uhradit smluvní pokutu</w:t>
      </w:r>
      <w:r>
        <w:rPr>
          <w:szCs w:val="22"/>
        </w:rPr>
        <w:t xml:space="preserve"> ve výši </w:t>
      </w:r>
      <w:r>
        <w:t xml:space="preserve">5.000,- Kč </w:t>
      </w:r>
      <w:r>
        <w:rPr>
          <w:szCs w:val="22"/>
        </w:rPr>
        <w:t>za každé jednotlivé porušení povinnosti a za každý započatý den prodlení.</w:t>
      </w:r>
    </w:p>
    <w:p w14:paraId="100D4CE8" w14:textId="77777777" w:rsidR="00681717" w:rsidRDefault="00681717" w:rsidP="00681717">
      <w:pPr>
        <w:pStyle w:val="RLTextlnkuslovan"/>
        <w:numPr>
          <w:ilvl w:val="1"/>
          <w:numId w:val="2"/>
        </w:numPr>
        <w:rPr>
          <w:szCs w:val="22"/>
        </w:rPr>
      </w:pPr>
      <w:r>
        <w:rPr>
          <w:szCs w:val="22"/>
        </w:rPr>
        <w:t xml:space="preserve">V případě, že bude Poskytovatel v prodlení s plněním jiných svých povinností (poruší své smluvní povinnosti) z této Smlouvy, na které se nevztahuje některý z odstavců tohoto článku výše, pro jejichž porušení nestanoví zvláštní smluvní pokutu ani některý </w:t>
      </w:r>
      <w:r>
        <w:rPr>
          <w:szCs w:val="22"/>
        </w:rPr>
        <w:lastRenderedPageBreak/>
        <w:t xml:space="preserve">Katalogový list, a které jsou jednorázového charakteru, </w:t>
      </w:r>
      <w:r>
        <w:t>zavazuje se Objednateli uhradit smluvní pokutu</w:t>
      </w:r>
      <w:r>
        <w:rPr>
          <w:szCs w:val="22"/>
        </w:rPr>
        <w:t xml:space="preserve"> ve výši </w:t>
      </w:r>
      <w:r>
        <w:t xml:space="preserve">5.000,- Kč </w:t>
      </w:r>
      <w:r>
        <w:rPr>
          <w:szCs w:val="22"/>
        </w:rPr>
        <w:t>za každé jednotlivé porušení povinnosti.</w:t>
      </w:r>
    </w:p>
    <w:p w14:paraId="694C1A93" w14:textId="1B552DCA" w:rsidR="00681717" w:rsidRDefault="00681717" w:rsidP="00681717">
      <w:pPr>
        <w:pStyle w:val="RLTextlnkuslovan"/>
        <w:numPr>
          <w:ilvl w:val="1"/>
          <w:numId w:val="2"/>
        </w:numPr>
        <w:rPr>
          <w:szCs w:val="22"/>
        </w:rPr>
      </w:pPr>
      <w:bookmarkStart w:id="124" w:name="_Hlk105062495"/>
      <w:r>
        <w:rPr>
          <w:szCs w:val="22"/>
        </w:rPr>
        <w:t xml:space="preserve">V případě, že Poskytovatel poruší svou informační povinnost upravenou v odst. </w:t>
      </w:r>
      <w:r>
        <w:fldChar w:fldCharType="begin"/>
      </w:r>
      <w:r>
        <w:rPr>
          <w:szCs w:val="22"/>
        </w:rPr>
        <w:instrText xml:space="preserve"> REF _Ref105059741 \r \h </w:instrText>
      </w:r>
      <w:r>
        <w:fldChar w:fldCharType="separate"/>
      </w:r>
      <w:r w:rsidR="00AD781C">
        <w:rPr>
          <w:szCs w:val="22"/>
        </w:rPr>
        <w:t>24.1</w:t>
      </w:r>
      <w:r>
        <w:fldChar w:fldCharType="end"/>
      </w:r>
      <w:r>
        <w:rPr>
          <w:szCs w:val="22"/>
        </w:rPr>
        <w:t xml:space="preserve"> Smlouvy věta druhá nebo v odst. </w:t>
      </w:r>
      <w:r>
        <w:fldChar w:fldCharType="begin"/>
      </w:r>
      <w:r>
        <w:rPr>
          <w:szCs w:val="22"/>
        </w:rPr>
        <w:instrText xml:space="preserve"> REF _Ref105059797 \r \h </w:instrText>
      </w:r>
      <w:r>
        <w:fldChar w:fldCharType="separate"/>
      </w:r>
      <w:r w:rsidR="00AD781C">
        <w:rPr>
          <w:szCs w:val="22"/>
        </w:rPr>
        <w:t>24.3</w:t>
      </w:r>
      <w:r>
        <w:fldChar w:fldCharType="end"/>
      </w:r>
      <w:r>
        <w:rPr>
          <w:szCs w:val="22"/>
        </w:rPr>
        <w:t xml:space="preserve"> Smlouvy věta druhá, je povinen uhradit Objednateli smluvní pokutu ve výši 100.000,- Kč za každý započatý den porušení uvedené povinnosti.</w:t>
      </w:r>
    </w:p>
    <w:p w14:paraId="27A45F62" w14:textId="3B9235BA" w:rsidR="00681717" w:rsidRDefault="00681717" w:rsidP="00681717">
      <w:pPr>
        <w:pStyle w:val="RLTextlnkuslovan"/>
        <w:numPr>
          <w:ilvl w:val="1"/>
          <w:numId w:val="2"/>
        </w:numPr>
        <w:rPr>
          <w:szCs w:val="22"/>
        </w:rPr>
      </w:pPr>
      <w:bookmarkStart w:id="125" w:name="_Hlk110351987"/>
      <w:r>
        <w:rPr>
          <w:szCs w:val="22"/>
        </w:rPr>
        <w:t xml:space="preserve">V případě, že Poskytovatel poruší kteroukoliv povinnost dle čl. </w:t>
      </w:r>
      <w:r>
        <w:fldChar w:fldCharType="begin"/>
      </w:r>
      <w:r>
        <w:rPr>
          <w:szCs w:val="22"/>
        </w:rPr>
        <w:instrText xml:space="preserve"> REF _Ref110518231 \r \h </w:instrText>
      </w:r>
      <w:r>
        <w:fldChar w:fldCharType="separate"/>
      </w:r>
      <w:r w:rsidR="00AD781C">
        <w:rPr>
          <w:szCs w:val="22"/>
        </w:rPr>
        <w:t>15</w:t>
      </w:r>
      <w:r>
        <w:fldChar w:fldCharType="end"/>
      </w:r>
      <w:r>
        <w:rPr>
          <w:szCs w:val="22"/>
        </w:rPr>
        <w:t xml:space="preserve">, je povinen uhradit Objednateli smluvní pokutu ve výši 50.000,- Kč za každý jednotlivý případ takového porušení. V případě prodlení s prokázáním splnění povinností týkajících se odpovědného zadávání dle odst. </w:t>
      </w:r>
      <w:r>
        <w:fldChar w:fldCharType="begin"/>
      </w:r>
      <w:r>
        <w:rPr>
          <w:szCs w:val="22"/>
        </w:rPr>
        <w:instrText xml:space="preserve"> REF _Ref110518181 \r \h </w:instrText>
      </w:r>
      <w:r>
        <w:fldChar w:fldCharType="separate"/>
      </w:r>
      <w:r w:rsidR="00AD781C">
        <w:rPr>
          <w:szCs w:val="22"/>
        </w:rPr>
        <w:t>15.2</w:t>
      </w:r>
      <w:r>
        <w:fldChar w:fldCharType="end"/>
      </w:r>
      <w:r>
        <w:rPr>
          <w:szCs w:val="22"/>
        </w:rPr>
        <w:t xml:space="preserve"> nebo </w:t>
      </w:r>
      <w:r>
        <w:fldChar w:fldCharType="begin"/>
      </w:r>
      <w:r>
        <w:rPr>
          <w:szCs w:val="22"/>
        </w:rPr>
        <w:instrText xml:space="preserve"> REF _Ref110518201 \r \h </w:instrText>
      </w:r>
      <w:r>
        <w:fldChar w:fldCharType="separate"/>
      </w:r>
      <w:r w:rsidR="00AD781C">
        <w:rPr>
          <w:szCs w:val="22"/>
        </w:rPr>
        <w:t>15.3</w:t>
      </w:r>
      <w:r>
        <w:fldChar w:fldCharType="end"/>
      </w:r>
      <w:r>
        <w:rPr>
          <w:szCs w:val="22"/>
        </w:rPr>
        <w:t xml:space="preserve"> je Poskytovatel povinen uhradit Objednateli smluvní pokutu ve výši 10.000,- Kč za každý jednotlivý případ a za každý započatý den takového prodlení.</w:t>
      </w:r>
    </w:p>
    <w:bookmarkEnd w:id="124"/>
    <w:bookmarkEnd w:id="125"/>
    <w:p w14:paraId="67EBEE3E" w14:textId="77777777" w:rsidR="00681717" w:rsidRDefault="00681717" w:rsidP="00681717">
      <w:pPr>
        <w:pStyle w:val="RLTextlnkuslovan"/>
        <w:numPr>
          <w:ilvl w:val="1"/>
          <w:numId w:val="2"/>
        </w:numPr>
      </w:pPr>
      <w:r>
        <w:t>Zvláštní případy vymezující nárok smluvních stran na smluvní pokutu jsou uvedeny rovněž v jednotlivých Katalogových listech. Obecná ustanovení této Smlouvy, vztahující se na smluvní pokutu, se uplatní rovněž na smluvní pokuty stanovené v jednotlivých Katalogových listech, pokud pro ně v Katalogových listech není stanoven režim zvláštní, který má přednost.</w:t>
      </w:r>
    </w:p>
    <w:p w14:paraId="611FB0D7" w14:textId="4478B4C4" w:rsidR="00681717" w:rsidRDefault="00681717" w:rsidP="00681717">
      <w:pPr>
        <w:pStyle w:val="RLTextlnkuslovan"/>
        <w:numPr>
          <w:ilvl w:val="1"/>
          <w:numId w:val="2"/>
        </w:numPr>
      </w:pPr>
      <w:r>
        <w:t xml:space="preserve">V případě, že některá ze smluvních stran svým jednáním či opomenutím naplní skutkovou podstatu spojenou se vznikem nároku druhé smluvní strany na smluvní pokutu jak dle tohoto článku </w:t>
      </w:r>
      <w:r>
        <w:fldChar w:fldCharType="begin"/>
      </w:r>
      <w:r>
        <w:instrText xml:space="preserve"> REF _Ref417505607 \r \h </w:instrText>
      </w:r>
      <w:r>
        <w:fldChar w:fldCharType="separate"/>
      </w:r>
      <w:r w:rsidR="00AD781C">
        <w:t>17</w:t>
      </w:r>
      <w:r>
        <w:fldChar w:fldCharType="end"/>
      </w:r>
      <w:r>
        <w:t xml:space="preserve"> Smlouvy, tak dle příslušného Katalogového listu, vznikne nárok na smluvní pokutu pouze dle Katalogového listu.</w:t>
      </w:r>
    </w:p>
    <w:p w14:paraId="17D00CA9" w14:textId="77777777" w:rsidR="00681717" w:rsidRDefault="00681717" w:rsidP="00681717">
      <w:pPr>
        <w:pStyle w:val="RLTextlnkuslovan"/>
        <w:numPr>
          <w:ilvl w:val="1"/>
          <w:numId w:val="2"/>
        </w:numPr>
      </w:pPr>
      <w:r>
        <w:t>Zaplacením smluvní pokuty není dotčeno právo druhé smluvní strany na náhradu škody zvlášť a v plné výši.</w:t>
      </w:r>
    </w:p>
    <w:p w14:paraId="23828018" w14:textId="77777777" w:rsidR="00681717" w:rsidRDefault="00681717" w:rsidP="00681717">
      <w:pPr>
        <w:pStyle w:val="RLTextlnkuslovan"/>
        <w:numPr>
          <w:ilvl w:val="1"/>
          <w:numId w:val="2"/>
        </w:numPr>
      </w:pPr>
      <w:bookmarkStart w:id="126" w:name="_Ref417505390"/>
      <w:r>
        <w:t xml:space="preserve">Výzva k uhrazení smluvní pokuty bude obsahovat určení události, která zakládá právo na smluvní pokutu. Oznámení musí dále obsahovat informaci o způsobu úhrady smluvní pokuty. </w:t>
      </w:r>
      <w:bookmarkEnd w:id="126"/>
    </w:p>
    <w:p w14:paraId="6078E43F" w14:textId="77777777" w:rsidR="00681717" w:rsidRDefault="00681717" w:rsidP="00681717">
      <w:pPr>
        <w:pStyle w:val="RLlneksmlouvy"/>
        <w:numPr>
          <w:ilvl w:val="0"/>
          <w:numId w:val="2"/>
        </w:numPr>
      </w:pPr>
      <w:bookmarkStart w:id="127" w:name="_Ref417505740"/>
      <w:r>
        <w:t>OPRÁVNĚNÉ OSOBY</w:t>
      </w:r>
      <w:bookmarkEnd w:id="127"/>
    </w:p>
    <w:bookmarkEnd w:id="44"/>
    <w:p w14:paraId="18D92253" w14:textId="77777777" w:rsidR="00681717" w:rsidRDefault="00681717" w:rsidP="00681717">
      <w:pPr>
        <w:pStyle w:val="RLTextlnkuslovan"/>
        <w:numPr>
          <w:ilvl w:val="1"/>
          <w:numId w:val="2"/>
        </w:numPr>
      </w:pPr>
      <w:r>
        <w:t>Každá smluvní strana jmenuje oprávněné osoby. Oprávněné osoby budou zastupovat smluvní stranu v záležitostech souvisejících s plněním Smlouvy a Objednávek. Oprávněná osoba stanoví svého zástupce. Vystupuje-li zástupce za oprávněnou osobu, má stejné pravomoci jako oprávněná osoba.</w:t>
      </w:r>
    </w:p>
    <w:p w14:paraId="5D069108" w14:textId="77777777" w:rsidR="00681717" w:rsidRDefault="00681717" w:rsidP="00681717">
      <w:pPr>
        <w:pStyle w:val="RLTextlnkuslovan"/>
        <w:numPr>
          <w:ilvl w:val="1"/>
          <w:numId w:val="2"/>
        </w:numPr>
      </w:pPr>
      <w:r>
        <w:t>Obě smluvní strany jsou oprávněny změnit jimi jmenované oprávněné osoby nebo jejich zástupce, jsou však povinny na takovou změnu druhou smluvní stranu písemně upozornit (doporučeným dopisem nebo elektronicky). Tato změna je účinná, až když se o ní druhá smluvní strana dozví.</w:t>
      </w:r>
    </w:p>
    <w:p w14:paraId="5FF6D9AA" w14:textId="77777777" w:rsidR="00681717" w:rsidRDefault="00681717" w:rsidP="00681717">
      <w:pPr>
        <w:pStyle w:val="RLTextlnkuslovan"/>
        <w:numPr>
          <w:ilvl w:val="1"/>
          <w:numId w:val="2"/>
        </w:numPr>
      </w:pPr>
      <w:r>
        <w:t>Ustanovením tohoto článku Smlouvy není dotčeno postavení osob oprávněných zastupovat smluvní strany.</w:t>
      </w:r>
    </w:p>
    <w:p w14:paraId="1C092EF8" w14:textId="043240CB" w:rsidR="00681717" w:rsidRDefault="00681717" w:rsidP="00681717">
      <w:pPr>
        <w:pStyle w:val="RLTextlnkuslovan"/>
        <w:numPr>
          <w:ilvl w:val="1"/>
          <w:numId w:val="2"/>
        </w:numPr>
        <w:rPr>
          <w:szCs w:val="22"/>
        </w:rPr>
      </w:pPr>
      <w:r>
        <w:t xml:space="preserve">Seznam kontaktních údajů včetně e-mailových adres oprávněných osob smluvních stran tvoří </w:t>
      </w:r>
      <w:hyperlink w:anchor="ListAnnex03" w:history="1">
        <w:r>
          <w:rPr>
            <w:rStyle w:val="Hypertextovodkaz"/>
          </w:rPr>
          <w:t>Přílohu č. 3</w:t>
        </w:r>
      </w:hyperlink>
      <w:r>
        <w:t xml:space="preserve"> této Smlouvy.</w:t>
      </w:r>
    </w:p>
    <w:p w14:paraId="275B9C43" w14:textId="77777777" w:rsidR="00681717" w:rsidRDefault="00681717" w:rsidP="00681717">
      <w:pPr>
        <w:pStyle w:val="RLlneksmlouvy"/>
        <w:numPr>
          <w:ilvl w:val="0"/>
          <w:numId w:val="2"/>
        </w:numPr>
      </w:pPr>
      <w:bookmarkStart w:id="128" w:name="_Ref357069463"/>
      <w:bookmarkStart w:id="129" w:name="_Toc357079844"/>
      <w:r>
        <w:t>OBCHODNÍ TAJEMSTVÍ A OCHRANA DŮVĚRNÝCH INFORMACÍ</w:t>
      </w:r>
      <w:bookmarkEnd w:id="128"/>
      <w:bookmarkEnd w:id="129"/>
    </w:p>
    <w:p w14:paraId="00868AB7" w14:textId="77777777" w:rsidR="00681717" w:rsidRDefault="00681717" w:rsidP="00681717">
      <w:pPr>
        <w:pStyle w:val="RLTextlnkuslovan"/>
        <w:numPr>
          <w:ilvl w:val="1"/>
          <w:numId w:val="2"/>
        </w:numPr>
        <w:rPr>
          <w:szCs w:val="22"/>
        </w:rPr>
      </w:pPr>
      <w:r>
        <w:rPr>
          <w:szCs w:val="22"/>
        </w:rPr>
        <w:t xml:space="preserve">Smluvní strany jsou povinny zajistit utajení získaných důvěrných informací způsobem obvyklým pro utajování takových informací, není-li výslovně sjednáno jinak. Tato </w:t>
      </w:r>
      <w:r>
        <w:rPr>
          <w:szCs w:val="22"/>
        </w:rPr>
        <w:lastRenderedPageBreak/>
        <w:t>povinnost platí bez ohledu na ukončení účinnosti této Smlouvy. Smluvní strany mají právo požadovat navzájem doložení dostatečnosti utajení důvěrných informací. Smluvní strany jsou povinny zajistit utajení důvěrných informací i u svých zaměstnanců, zástupců, jakož i jiných spolupracujících třetích stran, pokud jim takové informace byly poskytnuty.</w:t>
      </w:r>
    </w:p>
    <w:p w14:paraId="44842FD3" w14:textId="77777777" w:rsidR="00681717" w:rsidRDefault="00681717" w:rsidP="00681717">
      <w:pPr>
        <w:pStyle w:val="RLTextlnkuslovan"/>
        <w:numPr>
          <w:ilvl w:val="1"/>
          <w:numId w:val="2"/>
        </w:numPr>
        <w:rPr>
          <w:szCs w:val="22"/>
        </w:rPr>
      </w:pPr>
      <w:r>
        <w:rPr>
          <w:szCs w:val="22"/>
        </w:rPr>
        <w:t>Právo užívat, poskytovat a zpřístupnit důvěrné informace mají obě smluvní strany pouze v rozsahu a za podmínek nezbytných pro řádné plnění práv a povinností vyplývajících z této Smlouvy a za podmínek stanovených obecně závaznými právními předpisy (zejména zákon č. 106/1999 Sb., o svobodném přístupu k informacím, ve znění pozdějších předpisů, zákon č. 123/1998 Sb., o právu na informace o životním prostředí, ve znění pozdějších předpisů, a dále příslušná ustanovení ZZVZ, zejm. jeho § 219).</w:t>
      </w:r>
    </w:p>
    <w:p w14:paraId="1E2B84FA" w14:textId="77777777" w:rsidR="00681717" w:rsidRDefault="00681717" w:rsidP="00681717">
      <w:pPr>
        <w:pStyle w:val="RLTextlnkuslovan"/>
        <w:numPr>
          <w:ilvl w:val="1"/>
          <w:numId w:val="2"/>
        </w:numPr>
        <w:rPr>
          <w:szCs w:val="22"/>
        </w:rPr>
      </w:pPr>
      <w:r>
        <w:rPr>
          <w:szCs w:val="22"/>
        </w:rPr>
        <w:t xml:space="preserve">Za důvěrné informace se bez ohledu na formu jejich zachycení považují veškeré informace, které nebyly některou ze smluvních stran označeny jako veřejné a které se týkají této Smlouvy a jejího plnění, které se týkají některé ze stran (zejména obchodní tajemství, informace o jejich činnosti, struktuře, hospodářských výsledcích, know-how) anebo informace pro nakládání s nimiž je stanoven právními předpisy zvláštní režim utajení (zejména hospodářské tajemství, státní tajemství, bankovní tajemství, služební tajemství). </w:t>
      </w:r>
    </w:p>
    <w:p w14:paraId="0699292A" w14:textId="77777777" w:rsidR="00681717" w:rsidRDefault="00681717" w:rsidP="00681717">
      <w:pPr>
        <w:pStyle w:val="RLTextlnkuslovan"/>
        <w:numPr>
          <w:ilvl w:val="1"/>
          <w:numId w:val="2"/>
        </w:numPr>
        <w:rPr>
          <w:szCs w:val="22"/>
        </w:rPr>
      </w:pPr>
      <w:r>
        <w:rPr>
          <w:szCs w:val="22"/>
        </w:rPr>
        <w:t>Za důvěrné informace se v žádném případě nepovažují informace, které se staly veřejně přístupnými, pokud se tak nestalo porušením povinnosti jejich ochrany, dále informace získané na základě postupu nezávislého na této Smlouvě nebo druhé smluvní straně, pokud je smluvní strana, která informace získala, schopna tuto skutečnost doložit, a konečně informace poskytnuté třetí osobou, která takové informace nezískala porušením povinnosti jejich ochrany.</w:t>
      </w:r>
    </w:p>
    <w:p w14:paraId="3CCCE888" w14:textId="77777777" w:rsidR="00681717" w:rsidRDefault="00681717" w:rsidP="00681717">
      <w:pPr>
        <w:pStyle w:val="RLTextlnkuslovan"/>
        <w:numPr>
          <w:ilvl w:val="1"/>
          <w:numId w:val="2"/>
        </w:numPr>
        <w:rPr>
          <w:szCs w:val="22"/>
        </w:rPr>
      </w:pPr>
      <w:r>
        <w:rPr>
          <w:szCs w:val="22"/>
        </w:rPr>
        <w:t>Žádné ustanovení této Smlouvy přitom nebrání nebo neomezuje smluvní strany ve zveřejnění nebo obchodním využití jakékoliv technické znalosti, dovednosti nebo zkušenosti obecné povahy, kterou samy vlastní činností získaly při plnění této Smlouvy.</w:t>
      </w:r>
    </w:p>
    <w:p w14:paraId="1C016CB2" w14:textId="77777777" w:rsidR="00681717" w:rsidRDefault="00681717" w:rsidP="00681717">
      <w:pPr>
        <w:pStyle w:val="RLlneksmlouvy"/>
        <w:numPr>
          <w:ilvl w:val="0"/>
          <w:numId w:val="2"/>
        </w:numPr>
      </w:pPr>
      <w:bookmarkStart w:id="130" w:name="_Toc357079847"/>
      <w:r>
        <w:t>ZMĚNOVÉ ŘÍZENÍ</w:t>
      </w:r>
    </w:p>
    <w:p w14:paraId="7DB3A07B" w14:textId="2B37D4CE" w:rsidR="00681717" w:rsidRDefault="00681717" w:rsidP="00681717">
      <w:pPr>
        <w:pStyle w:val="RLTextlnkuslovan"/>
        <w:numPr>
          <w:ilvl w:val="1"/>
          <w:numId w:val="2"/>
        </w:numPr>
      </w:pPr>
      <w:r>
        <w:t>Pravidla změnového řízení dle tohoto článku Smlouvy se uplatní pouze pro Paušální služby poskytované dle Katalogového listu č. 1 (tedy s výjimkou tam uvedených Služeb Mytí odpadových nádob, Mimořádné úklidy</w:t>
      </w:r>
      <w:r w:rsidR="00113DA2">
        <w:t xml:space="preserve">, </w:t>
      </w:r>
      <w:r>
        <w:t>Mimořádné vývozy</w:t>
      </w:r>
      <w:r w:rsidR="00113DA2">
        <w:t xml:space="preserve"> a svoz PE pytlů</w:t>
      </w:r>
      <w:r>
        <w:t>).</w:t>
      </w:r>
    </w:p>
    <w:p w14:paraId="6F209B3F" w14:textId="77777777" w:rsidR="00681717" w:rsidRDefault="00681717" w:rsidP="00681717">
      <w:pPr>
        <w:pStyle w:val="RLTextlnkuslovan"/>
        <w:numPr>
          <w:ilvl w:val="1"/>
          <w:numId w:val="2"/>
        </w:numPr>
      </w:pPr>
      <w:r>
        <w:t xml:space="preserve">Poskytovateli náleží cena za řádně a včasně poskytnuté Služby v plném rozsahu dle příslušného Katalogového listu i v případě, že se jejich celkový skutečný rozsah ve fakturačním období od celkového rozsahu vymezeného v příslušném Katalogovém listu od stanoveného rozsahu liší, ať už na základě požadavků Objednatele či v důsledku mechanismů předvídaných touto Smlouvou (včetně Katalogových listů). Předpokladem uvedeného je, že tato změna ve finančním vyjádření určeném na základě jednotkových cen Služeb dle daného Katalogového listu nepřevyšuje 5 % (bez ohledu na to, zda jsou Služby ve skutečnosti poskytovány ve větším či menším rozsahu oproti rozsahu stanovenému Smlouvou, resp. příslušným Katalogovým listem). Smluvní strany výslovně berou na vědomí, že za změnu ve smyslu tohoto ustanovení se nepovažuje stav, kdy jsou Služby v různých fakturačních obdobích poskytovány v navzájem různém rozsahu, přičemž tento rozdíl je odůvodněn mechanismy </w:t>
      </w:r>
      <w:r>
        <w:lastRenderedPageBreak/>
        <w:t>předvídanými v příslušném Katalogovém listu (např. z důvodu četnosti vývozu nádob nižší, než jeden měsíc).</w:t>
      </w:r>
    </w:p>
    <w:p w14:paraId="50F0B6CC" w14:textId="77777777" w:rsidR="00681717" w:rsidRDefault="00681717" w:rsidP="00681717">
      <w:pPr>
        <w:pStyle w:val="RLTextlnkuslovan"/>
        <w:numPr>
          <w:ilvl w:val="1"/>
          <w:numId w:val="2"/>
        </w:numPr>
      </w:pPr>
      <w:bookmarkStart w:id="131" w:name="_Ref417507582"/>
      <w:r>
        <w:t>V případě, že by se měl skutečný rozsah Služeb na základě požadavků Objednatele či v důsledku mechanismů předvídaných touto Smlouvou (včetně Katalogových listů) lišit od rozsahu příslušné Paušální služby, stanoveného v daném Katalogovém listu, o více než 5 %, je Poskytovatel povinen o této skutečnosti informovat Objednatele do tří pracovních dnů poté, co se o ní dozví.</w:t>
      </w:r>
      <w:bookmarkEnd w:id="131"/>
    </w:p>
    <w:p w14:paraId="3DA19424" w14:textId="042AC999" w:rsidR="00681717" w:rsidRDefault="00681717" w:rsidP="00681717">
      <w:pPr>
        <w:pStyle w:val="RLTextlnkuslovan"/>
        <w:numPr>
          <w:ilvl w:val="1"/>
          <w:numId w:val="2"/>
        </w:numPr>
      </w:pPr>
      <w:r>
        <w:t xml:space="preserve">Na základě oznámení dle předchozího odstavce </w:t>
      </w:r>
      <w:r>
        <w:fldChar w:fldCharType="begin"/>
      </w:r>
      <w:r>
        <w:instrText xml:space="preserve"> REF _Ref417507582 \r \h  \* MERGEFORMAT </w:instrText>
      </w:r>
      <w:r>
        <w:fldChar w:fldCharType="separate"/>
      </w:r>
      <w:r w:rsidR="00AD781C">
        <w:t>20.3</w:t>
      </w:r>
      <w:r>
        <w:fldChar w:fldCharType="end"/>
      </w:r>
      <w:r>
        <w:t xml:space="preserve"> Smlouvy Objednatel s Poskytovatelem uzavřou písemný dodatek k této Smlouvě, jehož předmětem bude změna rozsahu paušálního plnění dle příslušného Katalogového listu, a to za pomoci jednotek definovaných v kapitole C. tohoto Katalogového listu. Pro určení změny ceny na základě takto změněného rozsahu budou použity výhradně jednotkové ceny dle kapitoly C. Katalogového listu, vztahující se k jednotkám, o něž byl rozsah dané Paušální služby ponížen či navýšen.</w:t>
      </w:r>
    </w:p>
    <w:p w14:paraId="7ABCEF5C" w14:textId="169DDFB3" w:rsidR="00681717" w:rsidRDefault="00681717" w:rsidP="00681717">
      <w:pPr>
        <w:pStyle w:val="RLTextlnkuslovan"/>
        <w:numPr>
          <w:ilvl w:val="1"/>
          <w:numId w:val="2"/>
        </w:numPr>
      </w:pPr>
      <w:r>
        <w:t xml:space="preserve">Účinnost takto sjednaného dodatku bude stanovena tak, aby se dodatek vztahoval na fakturační období následující po fakturačním období, v němž došlo k oznámení dle odstavce </w:t>
      </w:r>
      <w:r>
        <w:fldChar w:fldCharType="begin"/>
      </w:r>
      <w:r>
        <w:instrText xml:space="preserve"> REF _Ref417507582 \r \h  \* MERGEFORMAT </w:instrText>
      </w:r>
      <w:r>
        <w:fldChar w:fldCharType="separate"/>
      </w:r>
      <w:r w:rsidR="00AD781C">
        <w:t>20.3</w:t>
      </w:r>
      <w:r>
        <w:fldChar w:fldCharType="end"/>
      </w:r>
      <w:r>
        <w:t xml:space="preserve"> Smlouvy. Současně budou v rámci dodatku sjednána pravidla finančního vyrovnání v důsledku změny rozsahu skutečně poskytovaných služeb od stanoveného rozsahu za dobu od obdržení výše uvedeného oznámení do konce fakturačního období, v němž k oznámení došlo. Pro finanční vyrovnání budou použity jednotky a jednotkové ceny dle kapitoly C. příslušného katalogového listu.</w:t>
      </w:r>
    </w:p>
    <w:p w14:paraId="3D3784CC" w14:textId="77777777" w:rsidR="00681717" w:rsidRDefault="00681717" w:rsidP="00681717">
      <w:pPr>
        <w:pStyle w:val="RLlneksmlouvy"/>
        <w:numPr>
          <w:ilvl w:val="0"/>
          <w:numId w:val="2"/>
        </w:numPr>
      </w:pPr>
      <w:r>
        <w:t>LICENCE</w:t>
      </w:r>
    </w:p>
    <w:p w14:paraId="15EE6100" w14:textId="6F5B6C94" w:rsidR="00681717" w:rsidRDefault="00681717" w:rsidP="00681717">
      <w:pPr>
        <w:pStyle w:val="RLTextlnkuslovan"/>
        <w:numPr>
          <w:ilvl w:val="1"/>
          <w:numId w:val="2"/>
        </w:numPr>
      </w:pPr>
      <w:bookmarkStart w:id="132" w:name="_Ref417508590"/>
      <w:r>
        <w:t xml:space="preserve">V případech, kdy má být dle této Smlouvy Objednateli poskytnut přístup k informacím získávaným a uchovávaným informačními systémy Poskytovatele (zejm. k údajům z GPS modulů v reálném čase či archivovaným, případně k jiným údajům o poskytování Služeb, k jejichž ukládání a zpřístupnění v rámci informačních systémů se Poskytovatel dle této Smlouvy zavázal), zajistí Poskytovatel </w:t>
      </w:r>
      <w:r w:rsidR="00F658DB">
        <w:t xml:space="preserve">nejpozději </w:t>
      </w:r>
      <w:r w:rsidR="004A043B">
        <w:t xml:space="preserve">v den </w:t>
      </w:r>
      <w:r>
        <w:t>zahájení poskytování Služby, v jejímž rámci povinnost zajistit přístup ve výše uvedeném smyslu vznikla, implementaci programového počítačového vybavení nezbytného k tomto přístupu na technické prostředky určené Objednatelem.</w:t>
      </w:r>
      <w:bookmarkEnd w:id="132"/>
    </w:p>
    <w:p w14:paraId="750BFD23" w14:textId="0650330A" w:rsidR="00681717" w:rsidRDefault="00681717" w:rsidP="00681717">
      <w:pPr>
        <w:pStyle w:val="RLTextlnkuslovan"/>
        <w:numPr>
          <w:ilvl w:val="1"/>
          <w:numId w:val="2"/>
        </w:numPr>
      </w:pPr>
      <w:r>
        <w:t xml:space="preserve">K užívání programového vybavení dle odst. </w:t>
      </w:r>
      <w:r>
        <w:fldChar w:fldCharType="begin"/>
      </w:r>
      <w:r>
        <w:instrText xml:space="preserve"> REF _Ref417508590 \r \h </w:instrText>
      </w:r>
      <w:r>
        <w:fldChar w:fldCharType="separate"/>
      </w:r>
      <w:r w:rsidR="00AD781C">
        <w:t>21.1</w:t>
      </w:r>
      <w:r>
        <w:fldChar w:fldCharType="end"/>
      </w:r>
      <w:r>
        <w:t xml:space="preserve"> této Smlouvy v rozsahu vyplývajícím z této Smlouvy udělí Poskytovatel Objednateli nevýhradní licenci, časově omezenou na dobu poskytování Služeb dle této Smlouvy. Licence bude poskytnuta v rozsahu umožňujícím přístup ke všem funkcím současně alespoň dvěma uživatelům určeným Objednatelem, tak, aby Poskytovatel dodržel všechny své povinnosti stanovené touto Smlouvou. Tato licence přitom nebude vázána na konkrétní uživatele, resp. umožní bez dalšího změnu oprávněného uživatele na základě předchozí informace Objednatele.</w:t>
      </w:r>
    </w:p>
    <w:p w14:paraId="67FB1422" w14:textId="125D7012" w:rsidR="00681717" w:rsidRDefault="00681717" w:rsidP="00681717">
      <w:pPr>
        <w:pStyle w:val="RLlneksmlouvy"/>
        <w:numPr>
          <w:ilvl w:val="0"/>
          <w:numId w:val="2"/>
        </w:numPr>
      </w:pPr>
      <w:r>
        <w:t>ŘEŠENÍ SPORŮ</w:t>
      </w:r>
      <w:bookmarkEnd w:id="130"/>
    </w:p>
    <w:p w14:paraId="26405643" w14:textId="77777777" w:rsidR="00681717" w:rsidRDefault="00681717" w:rsidP="00681717">
      <w:pPr>
        <w:pStyle w:val="RLTextlnkuslovan"/>
        <w:numPr>
          <w:ilvl w:val="1"/>
          <w:numId w:val="2"/>
        </w:numPr>
      </w:pPr>
      <w:r>
        <w:rPr>
          <w:szCs w:val="22"/>
        </w:rPr>
        <w:t>Veškeré spory, které vzniknou ze Smlouvy nebo v souvislosti s ní, které se nepodaří vyřešit přednostně smírnou cestou, budou rozhodovány obecnými soudy v souladu se zákonem č. 99/1963 Sb., občanským soudním řádem, ve znění pozdějších předpisů.</w:t>
      </w:r>
    </w:p>
    <w:p w14:paraId="0D3A1020" w14:textId="77777777" w:rsidR="00681717" w:rsidRDefault="00681717" w:rsidP="00681717">
      <w:pPr>
        <w:pStyle w:val="RLlneksmlouvy"/>
        <w:numPr>
          <w:ilvl w:val="0"/>
          <w:numId w:val="2"/>
        </w:numPr>
      </w:pPr>
      <w:bookmarkStart w:id="133" w:name="_Toc357079848"/>
      <w:r>
        <w:lastRenderedPageBreak/>
        <w:t>PLATNOST A ÚČINNOST SMLOUVY</w:t>
      </w:r>
      <w:bookmarkEnd w:id="133"/>
      <w:r>
        <w:t>, ZÁNIK SMLOUVY</w:t>
      </w:r>
    </w:p>
    <w:p w14:paraId="07894F8E" w14:textId="008DEB8A" w:rsidR="00681717" w:rsidRPr="00240E6D" w:rsidRDefault="00681717" w:rsidP="00681717">
      <w:pPr>
        <w:pStyle w:val="RLTextlnkuslovan"/>
        <w:numPr>
          <w:ilvl w:val="1"/>
          <w:numId w:val="2"/>
        </w:numPr>
      </w:pPr>
      <w:bookmarkStart w:id="134" w:name="_Ref372125442"/>
      <w:bookmarkStart w:id="135" w:name="_Ref110448258"/>
      <w:r>
        <w:rPr>
          <w:szCs w:val="22"/>
        </w:rPr>
        <w:t>Tato Smlouva nabývá platnosti dnem jejího uzavření, tj. dnem jejího podpisu osobami oprávněnými zastupovat smluvní strany</w:t>
      </w:r>
      <w:bookmarkStart w:id="136" w:name="_Hlk104908297"/>
      <w:r>
        <w:rPr>
          <w:szCs w:val="22"/>
        </w:rPr>
        <w:t>, a účinnosti dnem jejího uveřejnění v registru smluv dle zákona č. 340/2015 Sb., o registru smluv, ve znění pozdějších předpisů</w:t>
      </w:r>
      <w:bookmarkEnd w:id="136"/>
      <w:r>
        <w:rPr>
          <w:szCs w:val="22"/>
        </w:rPr>
        <w:t>. Dojde-li však k uveřejnění Smlouvy v registru smluv před 1. 1. 2024, nabývá Smlouva</w:t>
      </w:r>
      <w:r w:rsidR="00AA3FDF">
        <w:rPr>
          <w:szCs w:val="22"/>
        </w:rPr>
        <w:t xml:space="preserve"> </w:t>
      </w:r>
      <w:r>
        <w:rPr>
          <w:szCs w:val="22"/>
        </w:rPr>
        <w:t xml:space="preserve">účinnosti až tímto </w:t>
      </w:r>
      <w:r w:rsidRPr="00517BFE">
        <w:rPr>
          <w:szCs w:val="22"/>
        </w:rPr>
        <w:t xml:space="preserve">datem. </w:t>
      </w:r>
      <w:r w:rsidRPr="00FA71EF">
        <w:rPr>
          <w:szCs w:val="22"/>
        </w:rPr>
        <w:t xml:space="preserve">Tato Smlouva je uzavírána na dobu </w:t>
      </w:r>
      <w:ins w:id="137" w:author="Autor">
        <w:r w:rsidR="00913849">
          <w:rPr>
            <w:szCs w:val="22"/>
          </w:rPr>
          <w:t>8</w:t>
        </w:r>
      </w:ins>
      <w:del w:id="138" w:author="Autor">
        <w:r w:rsidR="00FB6C7C" w:rsidDel="00913849">
          <w:rPr>
            <w:szCs w:val="22"/>
          </w:rPr>
          <w:delText>6</w:delText>
        </w:r>
      </w:del>
      <w:r w:rsidRPr="00FA71EF">
        <w:rPr>
          <w:szCs w:val="22"/>
        </w:rPr>
        <w:t xml:space="preserve"> let ode dne nabytí její účinnosti.</w:t>
      </w:r>
      <w:bookmarkEnd w:id="134"/>
      <w:bookmarkEnd w:id="135"/>
      <w:r w:rsidR="00B169F3" w:rsidRPr="00517BFE">
        <w:rPr>
          <w:szCs w:val="22"/>
        </w:rPr>
        <w:t xml:space="preserve"> </w:t>
      </w:r>
    </w:p>
    <w:p w14:paraId="728BD90C" w14:textId="06C8FB35" w:rsidR="00AA3FDF" w:rsidRDefault="00240E6D" w:rsidP="00681717">
      <w:pPr>
        <w:pStyle w:val="RLTextlnkuslovan"/>
        <w:numPr>
          <w:ilvl w:val="1"/>
          <w:numId w:val="2"/>
        </w:numPr>
      </w:pPr>
      <w:bookmarkStart w:id="139" w:name="_Hlk124954266"/>
      <w:r>
        <w:rPr>
          <w:szCs w:val="22"/>
        </w:rPr>
        <w:t xml:space="preserve">Smluvní strany se odchylně od </w:t>
      </w:r>
      <w:r>
        <w:rPr>
          <w:szCs w:val="22"/>
        </w:rPr>
        <w:fldChar w:fldCharType="begin"/>
      </w:r>
      <w:r>
        <w:rPr>
          <w:szCs w:val="22"/>
        </w:rPr>
        <w:instrText xml:space="preserve"> REF _Ref372125442 \r \h </w:instrText>
      </w:r>
      <w:r>
        <w:rPr>
          <w:szCs w:val="22"/>
        </w:rPr>
      </w:r>
      <w:r>
        <w:rPr>
          <w:szCs w:val="22"/>
        </w:rPr>
        <w:fldChar w:fldCharType="separate"/>
      </w:r>
      <w:r w:rsidR="00AD781C">
        <w:rPr>
          <w:szCs w:val="22"/>
        </w:rPr>
        <w:t>23.1</w:t>
      </w:r>
      <w:r>
        <w:rPr>
          <w:szCs w:val="22"/>
        </w:rPr>
        <w:fldChar w:fldCharType="end"/>
      </w:r>
      <w:r>
        <w:rPr>
          <w:szCs w:val="22"/>
        </w:rPr>
        <w:t xml:space="preserve"> této Smlouvy dohodly,</w:t>
      </w:r>
      <w:r w:rsidR="00636AD3">
        <w:rPr>
          <w:szCs w:val="22"/>
        </w:rPr>
        <w:t xml:space="preserve"> že</w:t>
      </w:r>
      <w:r>
        <w:rPr>
          <w:szCs w:val="22"/>
        </w:rPr>
        <w:t xml:space="preserve"> </w:t>
      </w:r>
      <w:r w:rsidR="00AA3FDF">
        <w:rPr>
          <w:szCs w:val="22"/>
        </w:rPr>
        <w:t xml:space="preserve">v rozsahu práv a povinností dle odst. </w:t>
      </w:r>
      <w:r w:rsidR="00AA3FDF">
        <w:rPr>
          <w:szCs w:val="22"/>
        </w:rPr>
        <w:fldChar w:fldCharType="begin"/>
      </w:r>
      <w:r w:rsidR="00AA3FDF">
        <w:rPr>
          <w:szCs w:val="22"/>
        </w:rPr>
        <w:instrText xml:space="preserve"> REF _Ref124932923 \r \h </w:instrText>
      </w:r>
      <w:r w:rsidR="00AA3FDF">
        <w:rPr>
          <w:szCs w:val="22"/>
        </w:rPr>
      </w:r>
      <w:r w:rsidR="00AA3FDF">
        <w:rPr>
          <w:szCs w:val="22"/>
        </w:rPr>
        <w:fldChar w:fldCharType="separate"/>
      </w:r>
      <w:r w:rsidR="00AD781C">
        <w:rPr>
          <w:szCs w:val="22"/>
        </w:rPr>
        <w:t>16.6</w:t>
      </w:r>
      <w:r w:rsidR="00AA3FDF">
        <w:rPr>
          <w:szCs w:val="22"/>
        </w:rPr>
        <w:fldChar w:fldCharType="end"/>
      </w:r>
      <w:r w:rsidR="00AA3FDF">
        <w:rPr>
          <w:szCs w:val="22"/>
        </w:rPr>
        <w:t xml:space="preserve"> </w:t>
      </w:r>
      <w:r w:rsidR="00DC5D6C">
        <w:rPr>
          <w:szCs w:val="22"/>
        </w:rPr>
        <w:t xml:space="preserve">a odst. </w:t>
      </w:r>
      <w:r w:rsidR="00E00AFE">
        <w:rPr>
          <w:szCs w:val="22"/>
        </w:rPr>
        <w:fldChar w:fldCharType="begin"/>
      </w:r>
      <w:r w:rsidR="00E00AFE">
        <w:rPr>
          <w:szCs w:val="22"/>
        </w:rPr>
        <w:instrText xml:space="preserve"> REF _Ref124943675 \r \h </w:instrText>
      </w:r>
      <w:r w:rsidR="00E00AFE">
        <w:rPr>
          <w:szCs w:val="22"/>
        </w:rPr>
      </w:r>
      <w:r w:rsidR="00E00AFE">
        <w:rPr>
          <w:szCs w:val="22"/>
        </w:rPr>
        <w:fldChar w:fldCharType="separate"/>
      </w:r>
      <w:r w:rsidR="00AD781C">
        <w:rPr>
          <w:szCs w:val="22"/>
        </w:rPr>
        <w:t>16.9</w:t>
      </w:r>
      <w:r w:rsidR="00E00AFE">
        <w:rPr>
          <w:szCs w:val="22"/>
        </w:rPr>
        <w:fldChar w:fldCharType="end"/>
      </w:r>
      <w:r w:rsidR="00E00AFE">
        <w:rPr>
          <w:szCs w:val="22"/>
        </w:rPr>
        <w:t xml:space="preserve"> </w:t>
      </w:r>
      <w:r w:rsidR="00DC5D6C">
        <w:rPr>
          <w:szCs w:val="22"/>
        </w:rPr>
        <w:t xml:space="preserve">této </w:t>
      </w:r>
      <w:r w:rsidR="00AA3FDF">
        <w:rPr>
          <w:szCs w:val="22"/>
        </w:rPr>
        <w:t xml:space="preserve">Smlouvy </w:t>
      </w:r>
      <w:r w:rsidR="00E00AFE">
        <w:rPr>
          <w:szCs w:val="22"/>
        </w:rPr>
        <w:t xml:space="preserve">nabývá tato Smlouva </w:t>
      </w:r>
      <w:r w:rsidR="00AA3FDF">
        <w:rPr>
          <w:szCs w:val="22"/>
        </w:rPr>
        <w:t>platnosti i účinnosti dnem jejího uzavření,</w:t>
      </w:r>
      <w:r w:rsidR="00AA3FDF" w:rsidRPr="00AA3FDF">
        <w:t xml:space="preserve"> </w:t>
      </w:r>
      <w:r w:rsidR="00AA3FDF" w:rsidRPr="00AA3FDF">
        <w:rPr>
          <w:szCs w:val="22"/>
        </w:rPr>
        <w:t>tj. dnem jejího podpisu osobami oprávněnými zastupovat smluvní strany</w:t>
      </w:r>
      <w:r w:rsidR="00AA3FDF">
        <w:rPr>
          <w:szCs w:val="22"/>
        </w:rPr>
        <w:t xml:space="preserve">. </w:t>
      </w:r>
    </w:p>
    <w:bookmarkEnd w:id="139"/>
    <w:p w14:paraId="39BDA958" w14:textId="77777777" w:rsidR="00681717" w:rsidRDefault="00681717" w:rsidP="00681717">
      <w:pPr>
        <w:pStyle w:val="RLTextlnkuslovan"/>
        <w:numPr>
          <w:ilvl w:val="1"/>
          <w:numId w:val="2"/>
        </w:numPr>
        <w:tabs>
          <w:tab w:val="left" w:pos="708"/>
        </w:tabs>
        <w:ind w:left="1418" w:hanging="709"/>
        <w:rPr>
          <w:lang w:eastAsia="cs-CZ"/>
        </w:rPr>
      </w:pPr>
      <w:r>
        <w:rPr>
          <w:szCs w:val="22"/>
        </w:rPr>
        <w:t>Tuto Smlouvu lze zrušit</w:t>
      </w:r>
      <w:r>
        <w:t>:</w:t>
      </w:r>
    </w:p>
    <w:p w14:paraId="3C1655A2" w14:textId="77777777" w:rsidR="00681717" w:rsidRDefault="00681717" w:rsidP="00681717">
      <w:pPr>
        <w:pStyle w:val="RLTextlnkuslovan"/>
        <w:numPr>
          <w:ilvl w:val="2"/>
          <w:numId w:val="2"/>
        </w:numPr>
      </w:pPr>
      <w:r>
        <w:t>dohodou smluvních stran, jejíž součástí je i vypořádání vzájemných závazků a pohledávek;</w:t>
      </w:r>
    </w:p>
    <w:p w14:paraId="3FDFF853" w14:textId="77777777" w:rsidR="00681717" w:rsidRDefault="00681717" w:rsidP="00681717">
      <w:pPr>
        <w:pStyle w:val="RLTextlnkuslovan"/>
        <w:numPr>
          <w:ilvl w:val="2"/>
          <w:numId w:val="2"/>
        </w:numPr>
      </w:pPr>
      <w:r>
        <w:t>odstoupením od Smlouvy v případech uvedených v zákoně nebo v této Smlouvě; a</w:t>
      </w:r>
    </w:p>
    <w:p w14:paraId="0E466524" w14:textId="3E9AF5AF" w:rsidR="00681717" w:rsidRDefault="00681717" w:rsidP="00681717">
      <w:pPr>
        <w:pStyle w:val="RLTextlnkuslovan"/>
        <w:numPr>
          <w:ilvl w:val="2"/>
          <w:numId w:val="2"/>
        </w:numPr>
      </w:pPr>
      <w:r>
        <w:t>její výpovědí</w:t>
      </w:r>
      <w:r w:rsidR="005016B5">
        <w:t xml:space="preserve"> ze strany Objednatele</w:t>
      </w:r>
      <w:r>
        <w:t>.</w:t>
      </w:r>
    </w:p>
    <w:p w14:paraId="3DA2D984" w14:textId="39036AB2" w:rsidR="00681717" w:rsidRDefault="00681717" w:rsidP="00681717">
      <w:pPr>
        <w:pStyle w:val="RLTextlnkuslovan"/>
        <w:numPr>
          <w:ilvl w:val="1"/>
          <w:numId w:val="2"/>
        </w:numPr>
      </w:pPr>
      <w:bookmarkStart w:id="140" w:name="_Ref357073114"/>
      <w:r>
        <w:t xml:space="preserve">Objednatel je </w:t>
      </w:r>
      <w:r w:rsidR="00E00AFE">
        <w:t xml:space="preserve">kromě případů uvedených výše v této Smlouvě </w:t>
      </w:r>
      <w:r>
        <w:t>oprávněn odstoupit od Smlouvy v případě, že:</w:t>
      </w:r>
      <w:bookmarkEnd w:id="140"/>
    </w:p>
    <w:p w14:paraId="2B7F62B7" w14:textId="77777777" w:rsidR="00681717" w:rsidRDefault="00681717" w:rsidP="00681717">
      <w:pPr>
        <w:pStyle w:val="TSTextlnkuslovan"/>
        <w:numPr>
          <w:ilvl w:val="2"/>
          <w:numId w:val="2"/>
        </w:numPr>
      </w:pPr>
      <w:r>
        <w:rPr>
          <w:szCs w:val="24"/>
          <w:lang w:val="cs-CZ"/>
        </w:rPr>
        <w:t>Poskytovatel</w:t>
      </w:r>
      <w:r>
        <w:rPr>
          <w:szCs w:val="24"/>
        </w:rPr>
        <w:t xml:space="preserve"> nezahájí </w:t>
      </w:r>
      <w:r>
        <w:rPr>
          <w:szCs w:val="24"/>
          <w:lang w:val="cs-CZ"/>
        </w:rPr>
        <w:t>poskytování Služeb</w:t>
      </w:r>
      <w:r>
        <w:rPr>
          <w:szCs w:val="24"/>
        </w:rPr>
        <w:t xml:space="preserve"> do </w:t>
      </w:r>
      <w:r>
        <w:rPr>
          <w:szCs w:val="24"/>
          <w:lang w:val="cs-CZ"/>
        </w:rPr>
        <w:t xml:space="preserve">10 </w:t>
      </w:r>
      <w:r>
        <w:rPr>
          <w:szCs w:val="24"/>
        </w:rPr>
        <w:t xml:space="preserve">dnů od termínu </w:t>
      </w:r>
      <w:r>
        <w:rPr>
          <w:szCs w:val="24"/>
          <w:lang w:val="cs-CZ"/>
        </w:rPr>
        <w:t>v němž mělo dojít k započetí poskytování Služeb</w:t>
      </w:r>
      <w:r>
        <w:rPr>
          <w:szCs w:val="24"/>
        </w:rPr>
        <w:t xml:space="preserve">; </w:t>
      </w:r>
    </w:p>
    <w:p w14:paraId="50FABE14" w14:textId="77777777" w:rsidR="00681717" w:rsidRDefault="00681717" w:rsidP="00681717">
      <w:pPr>
        <w:pStyle w:val="TSTextlnkuslovan"/>
        <w:numPr>
          <w:ilvl w:val="2"/>
          <w:numId w:val="2"/>
        </w:numPr>
      </w:pPr>
      <w:r>
        <w:rPr>
          <w:szCs w:val="24"/>
          <w:lang w:val="cs-CZ"/>
        </w:rPr>
        <w:t>Poskytovatel</w:t>
      </w:r>
      <w:r>
        <w:rPr>
          <w:szCs w:val="24"/>
        </w:rPr>
        <w:t xml:space="preserve"> je v prodlení s </w:t>
      </w:r>
      <w:r>
        <w:rPr>
          <w:szCs w:val="24"/>
          <w:lang w:val="cs-CZ"/>
        </w:rPr>
        <w:t>poskytováním Služeb</w:t>
      </w:r>
      <w:r>
        <w:rPr>
          <w:szCs w:val="24"/>
        </w:rPr>
        <w:t xml:space="preserve"> v úplném rozsahu </w:t>
      </w:r>
      <w:r>
        <w:rPr>
          <w:szCs w:val="24"/>
          <w:lang w:val="cs-CZ"/>
        </w:rPr>
        <w:t>dle Smlouvy</w:t>
      </w:r>
      <w:r>
        <w:rPr>
          <w:szCs w:val="24"/>
        </w:rPr>
        <w:t xml:space="preserve"> po dobu delší než </w:t>
      </w:r>
      <w:r>
        <w:rPr>
          <w:szCs w:val="24"/>
          <w:lang w:val="cs-CZ"/>
        </w:rPr>
        <w:t>5</w:t>
      </w:r>
      <w:r>
        <w:rPr>
          <w:szCs w:val="24"/>
        </w:rPr>
        <w:t xml:space="preserve"> dn</w:t>
      </w:r>
      <w:r>
        <w:rPr>
          <w:szCs w:val="24"/>
          <w:lang w:val="cs-CZ"/>
        </w:rPr>
        <w:t>ů</w:t>
      </w:r>
      <w:r>
        <w:rPr>
          <w:szCs w:val="24"/>
        </w:rPr>
        <w:t xml:space="preserve"> a nezjedná nápravu ani do </w:t>
      </w:r>
      <w:r>
        <w:rPr>
          <w:szCs w:val="24"/>
          <w:lang w:val="cs-CZ"/>
        </w:rPr>
        <w:t xml:space="preserve">2 </w:t>
      </w:r>
      <w:r>
        <w:rPr>
          <w:szCs w:val="24"/>
        </w:rPr>
        <w:t>dnů od doručení písemného oznámení Objednatele o takovém prodlení;</w:t>
      </w:r>
    </w:p>
    <w:p w14:paraId="3E5AD690" w14:textId="77777777" w:rsidR="00681717" w:rsidRDefault="00681717" w:rsidP="00681717">
      <w:pPr>
        <w:pStyle w:val="TSTextlnkuslovan"/>
        <w:numPr>
          <w:ilvl w:val="2"/>
          <w:numId w:val="2"/>
        </w:numPr>
        <w:rPr>
          <w:lang w:eastAsia="en-US"/>
        </w:rPr>
      </w:pPr>
      <w:r>
        <w:t>Poskytovatel plní závazek založený touto Smlouvou v rozporu se zadávacími podmínkami Veřejné zakázky nebo v </w:t>
      </w:r>
      <w:r>
        <w:rPr>
          <w:lang w:val="cs-CZ"/>
        </w:rPr>
        <w:t xml:space="preserve">přímém </w:t>
      </w:r>
      <w:r>
        <w:t>rozporu s pokyny Objednatele</w:t>
      </w:r>
      <w:r>
        <w:rPr>
          <w:lang w:val="cs-CZ"/>
        </w:rPr>
        <w:t xml:space="preserve"> či </w:t>
      </w:r>
      <w:r>
        <w:t>platný</w:t>
      </w:r>
      <w:r>
        <w:rPr>
          <w:lang w:val="cs-CZ"/>
        </w:rPr>
        <w:t>mi</w:t>
      </w:r>
      <w:r>
        <w:t xml:space="preserve"> předpi</w:t>
      </w:r>
      <w:r>
        <w:rPr>
          <w:lang w:val="cs-CZ"/>
        </w:rPr>
        <w:t>sy</w:t>
      </w:r>
      <w:r>
        <w:t>, norm</w:t>
      </w:r>
      <w:r>
        <w:rPr>
          <w:lang w:val="cs-CZ"/>
        </w:rPr>
        <w:t>ami</w:t>
      </w:r>
      <w:r>
        <w:t xml:space="preserve"> a rozhodnutí</w:t>
      </w:r>
      <w:r>
        <w:rPr>
          <w:lang w:val="cs-CZ"/>
        </w:rPr>
        <w:t>mi</w:t>
      </w:r>
      <w:r>
        <w:t xml:space="preserve"> příslušných orgánů, zejména orgánů státní správy, které je povinen při plnění závazku založeného touto Smlouvou dodržovat.</w:t>
      </w:r>
    </w:p>
    <w:p w14:paraId="3DE62F39" w14:textId="77777777" w:rsidR="00681717" w:rsidRDefault="00681717" w:rsidP="00681717">
      <w:pPr>
        <w:pStyle w:val="RLTextlnkuslovan"/>
        <w:numPr>
          <w:ilvl w:val="1"/>
          <w:numId w:val="2"/>
        </w:numPr>
      </w:pPr>
      <w:r>
        <w:t>Objednatel je oprávněn okamžitě odstoupit od Smlouvy bez předchozího oznámení Poskytovateli nebo výzvy k sjednání nápravy v přiměřené lhůtě:</w:t>
      </w:r>
    </w:p>
    <w:p w14:paraId="42AE808A" w14:textId="77777777" w:rsidR="00681717" w:rsidRDefault="00681717" w:rsidP="00681717">
      <w:pPr>
        <w:pStyle w:val="TSTextlnkuslovan"/>
        <w:numPr>
          <w:ilvl w:val="2"/>
          <w:numId w:val="2"/>
        </w:numPr>
      </w:pPr>
      <w:r>
        <w:t xml:space="preserve">bude-li soudem na majetek </w:t>
      </w:r>
      <w:r>
        <w:rPr>
          <w:lang w:val="cs-CZ"/>
        </w:rPr>
        <w:t>Poskytovatele</w:t>
      </w:r>
      <w:r>
        <w:t xml:space="preserve"> prohlášen úpadek;</w:t>
      </w:r>
    </w:p>
    <w:p w14:paraId="3B85F803" w14:textId="77777777" w:rsidR="00681717" w:rsidRDefault="00681717" w:rsidP="00681717">
      <w:pPr>
        <w:pStyle w:val="TSTextlnkuslovan"/>
        <w:numPr>
          <w:ilvl w:val="2"/>
          <w:numId w:val="2"/>
        </w:numPr>
      </w:pPr>
      <w:r>
        <w:t xml:space="preserve">vstoupí-li </w:t>
      </w:r>
      <w:r>
        <w:rPr>
          <w:lang w:val="cs-CZ"/>
        </w:rPr>
        <w:t>Poskytovatel</w:t>
      </w:r>
      <w:r>
        <w:t xml:space="preserve"> do likvidace;</w:t>
      </w:r>
    </w:p>
    <w:p w14:paraId="1D8868AD" w14:textId="77777777" w:rsidR="00681717" w:rsidRDefault="00681717" w:rsidP="00681717">
      <w:pPr>
        <w:pStyle w:val="TSTextlnkuslovan"/>
        <w:numPr>
          <w:ilvl w:val="2"/>
          <w:numId w:val="2"/>
        </w:numPr>
      </w:pPr>
      <w:r>
        <w:t xml:space="preserve">pozbude-li </w:t>
      </w:r>
      <w:r>
        <w:rPr>
          <w:lang w:val="cs-CZ"/>
        </w:rPr>
        <w:t>Poskytovatel</w:t>
      </w:r>
      <w:r>
        <w:t xml:space="preserve"> jakékoliv oprávnění vyžadované právními předpisy pro provádění činnosti, k níž se zavazuje touto Smlouvou;</w:t>
      </w:r>
    </w:p>
    <w:p w14:paraId="152489AB" w14:textId="4CAD787E" w:rsidR="00681717" w:rsidRDefault="00681717" w:rsidP="00681717">
      <w:pPr>
        <w:pStyle w:val="TSTextlnkuslovan"/>
        <w:numPr>
          <w:ilvl w:val="2"/>
          <w:numId w:val="2"/>
        </w:numPr>
      </w:pPr>
      <w:r>
        <w:t xml:space="preserve">poruší-li </w:t>
      </w:r>
      <w:r>
        <w:rPr>
          <w:lang w:val="cs-CZ"/>
        </w:rPr>
        <w:t>Poskytovatel</w:t>
      </w:r>
      <w:r>
        <w:t xml:space="preserve"> povinnosti stanovené v odst. </w:t>
      </w:r>
      <w:r>
        <w:fldChar w:fldCharType="begin"/>
      </w:r>
      <w:r>
        <w:instrText xml:space="preserve"> REF _Ref372044934 \r \h  \* MERGEFORMAT </w:instrText>
      </w:r>
      <w:r>
        <w:fldChar w:fldCharType="separate"/>
      </w:r>
      <w:r w:rsidR="00AD781C">
        <w:t>14.1</w:t>
      </w:r>
      <w:r>
        <w:fldChar w:fldCharType="end"/>
      </w:r>
      <w:r>
        <w:t xml:space="preserve"> této Smlouvy</w:t>
      </w:r>
      <w:r>
        <w:rPr>
          <w:lang w:val="cs-CZ"/>
        </w:rPr>
        <w:t>, přičemž toto porušení bude trvat déle, než 10 dnů</w:t>
      </w:r>
      <w:r>
        <w:t>;</w:t>
      </w:r>
    </w:p>
    <w:p w14:paraId="35C23046" w14:textId="77777777" w:rsidR="00681717" w:rsidRDefault="00681717" w:rsidP="00681717">
      <w:pPr>
        <w:pStyle w:val="RLTextlnkuslovan"/>
        <w:numPr>
          <w:ilvl w:val="2"/>
          <w:numId w:val="2"/>
        </w:numPr>
      </w:pPr>
      <w:r>
        <w:t xml:space="preserve">dosáhne-li výše smluvních pokut, na jejichž zaplacení vznikl Objednateli nárok, 10 % z ceny dosud fakturovaných Služeb dle této Smlouvy, nejméně však 1.000.000,- Kč. </w:t>
      </w:r>
    </w:p>
    <w:p w14:paraId="75C2CE62" w14:textId="77777777" w:rsidR="00681717" w:rsidRDefault="00681717" w:rsidP="00681717">
      <w:pPr>
        <w:pStyle w:val="RLTextlnkuslovan"/>
        <w:numPr>
          <w:ilvl w:val="1"/>
          <w:numId w:val="2"/>
        </w:numPr>
        <w:rPr>
          <w:lang w:eastAsia="cs-CZ"/>
        </w:rPr>
      </w:pPr>
      <w:r>
        <w:t xml:space="preserve">Poskytovatel je oprávněn odstoupit od Smlouvy v případě, že Objednatel je v prodlení s placením peněžitých částek Poskytovateli dle této Smlouvy a toto prodlení trvá po </w:t>
      </w:r>
      <w:r>
        <w:lastRenderedPageBreak/>
        <w:t>dobu delší než 30 dnů a nezjedná nápravu ani do 15 dnů od doručení písemného oznámení Poskytovatele o takovém prodlení.</w:t>
      </w:r>
    </w:p>
    <w:p w14:paraId="4D748774" w14:textId="77777777" w:rsidR="00681717" w:rsidRDefault="00681717" w:rsidP="00681717">
      <w:pPr>
        <w:pStyle w:val="RLTextlnkuslovan"/>
        <w:numPr>
          <w:ilvl w:val="1"/>
          <w:numId w:val="2"/>
        </w:numPr>
      </w:pPr>
      <w:r>
        <w:t>Veškerá porušení povinností Poskytovatele, která mohou mít za následek odstoupení od této Smlouvy ze strany Objednatele, se bez dalšího považují za závažné pochybení při plnění smluvního vztahu.</w:t>
      </w:r>
    </w:p>
    <w:p w14:paraId="0A7D3EBE" w14:textId="77777777" w:rsidR="00681717" w:rsidRDefault="00681717" w:rsidP="00681717">
      <w:pPr>
        <w:pStyle w:val="RLTextlnkuslovan"/>
        <w:numPr>
          <w:ilvl w:val="1"/>
          <w:numId w:val="2"/>
        </w:numPr>
      </w:pPr>
      <w:bookmarkStart w:id="141" w:name="_Ref130995317"/>
      <w:r>
        <w:t>Tato Smlouva se dále v plném rozsahu všech Služeb ruší výpovědí Smlouvy Objednatelem, která může být učiněna i bez udání důvodu, a to s 12 měsíční výpovědní dobou, jež počíná běžet prvním dnem měsíce následujícího po doručení výpovědi Poskytovateli.</w:t>
      </w:r>
      <w:bookmarkEnd w:id="141"/>
    </w:p>
    <w:p w14:paraId="01DCAB16" w14:textId="77777777" w:rsidR="00681717" w:rsidRDefault="00681717" w:rsidP="00681717">
      <w:pPr>
        <w:pStyle w:val="RLTextlnkuslovan"/>
        <w:numPr>
          <w:ilvl w:val="1"/>
          <w:numId w:val="2"/>
        </w:numPr>
      </w:pPr>
      <w:bookmarkStart w:id="142" w:name="_Ref417510117"/>
      <w:r>
        <w:t>Objednatel je oprávněn vypovědět tuto Smlouvu nejdříve po uplynutí garantované doby tří let ode dne jejího uzavření.</w:t>
      </w:r>
      <w:bookmarkEnd w:id="142"/>
    </w:p>
    <w:p w14:paraId="099C16FB" w14:textId="77777777" w:rsidR="00681717" w:rsidRDefault="00681717" w:rsidP="00681717">
      <w:pPr>
        <w:pStyle w:val="RLTextlnkuslovan"/>
        <w:numPr>
          <w:ilvl w:val="1"/>
          <w:numId w:val="2"/>
        </w:numPr>
      </w:pPr>
      <w:r>
        <w:t>Odstoupením či výpovědí této Smlouvy Objednatel zároveň odstupuje od všech Objednávek či jejich částí, které měly být realizovány v době po účinnosti odstoupení či po uplynutí výpovědní doby.</w:t>
      </w:r>
    </w:p>
    <w:p w14:paraId="442A4033" w14:textId="77777777" w:rsidR="00681717" w:rsidRDefault="00681717" w:rsidP="00681717">
      <w:pPr>
        <w:pStyle w:val="RLTextlnkuslovan"/>
        <w:numPr>
          <w:ilvl w:val="1"/>
          <w:numId w:val="2"/>
        </w:numPr>
        <w:rPr>
          <w:szCs w:val="22"/>
        </w:rPr>
      </w:pPr>
      <w:r>
        <w:t>Předčasné ukončení Smlouvy nemá vliv na ta práva a povinnosti smluvních stran, u nichž z jejich povahy či kontextu této Smlouvy vyplývá, že mají zůstat v účinnosti i po dni ukončení účinnosti Smlouvy nebo mají vzniknout ke dni ukončení účinnosti Smlouvy.</w:t>
      </w:r>
    </w:p>
    <w:p w14:paraId="23EDCB06" w14:textId="77777777" w:rsidR="00681717" w:rsidRDefault="00681717" w:rsidP="00681717">
      <w:pPr>
        <w:pStyle w:val="RLlneksmlouvy"/>
        <w:numPr>
          <w:ilvl w:val="0"/>
          <w:numId w:val="2"/>
        </w:numPr>
        <w:rPr>
          <w:szCs w:val="22"/>
        </w:rPr>
      </w:pPr>
      <w:bookmarkStart w:id="143" w:name="_Hlk105062440"/>
      <w:r>
        <w:rPr>
          <w:szCs w:val="22"/>
        </w:rPr>
        <w:t>UPLATNĚNÍ MAZINÁRODNÍCH SANKCÍ</w:t>
      </w:r>
    </w:p>
    <w:p w14:paraId="74925BF3" w14:textId="77777777" w:rsidR="00681717" w:rsidRDefault="00681717" w:rsidP="00681717">
      <w:pPr>
        <w:pStyle w:val="RLTextlnkuslovan"/>
        <w:numPr>
          <w:ilvl w:val="1"/>
          <w:numId w:val="2"/>
        </w:numPr>
      </w:pPr>
      <w:bookmarkStart w:id="144" w:name="_Ref105059741"/>
      <w:r>
        <w:t>Poskytovatel je povinen zajistit, aby plněním této Smlouvy nedošlo k porušení právních předpisů a rozhodnutí upravujících mezinárodní sankce, kterými jsou Česká republika nebo Objednatel vázáni. Poskytovatel je neprodleně povinen informovat Objednatele o skutečnostech jakkoliv relevantních pro posouzení naplnění povinností uvedených ve větě první tohoto bodu Smlouvy.</w:t>
      </w:r>
      <w:bookmarkEnd w:id="144"/>
    </w:p>
    <w:p w14:paraId="2DDE7104" w14:textId="77777777" w:rsidR="00681717" w:rsidRDefault="00681717" w:rsidP="00681717">
      <w:pPr>
        <w:pStyle w:val="RLTextlnkuslovan"/>
        <w:numPr>
          <w:ilvl w:val="1"/>
          <w:numId w:val="2"/>
        </w:numPr>
      </w:pPr>
      <w:bookmarkStart w:id="145" w:name="_Hlk110585869"/>
      <w:r>
        <w:t>Poskytovatel je zejména povinen zajistit, že:</w:t>
      </w:r>
    </w:p>
    <w:p w14:paraId="49A2641E" w14:textId="77777777" w:rsidR="00681717" w:rsidRDefault="00681717" w:rsidP="00681717">
      <w:pPr>
        <w:pStyle w:val="RLTextlnkuslovan"/>
        <w:numPr>
          <w:ilvl w:val="0"/>
          <w:numId w:val="10"/>
        </w:numPr>
        <w:tabs>
          <w:tab w:val="left" w:pos="708"/>
        </w:tabs>
      </w:pPr>
      <w:bookmarkStart w:id="146" w:name="_Ref110933281"/>
      <w:r>
        <w:t>není a ani se po dobu trvání Smlouvy, resp. po dobu uplatňování sankčního režimu vůči Ruské federaci, nestane ruským státním příslušníkem, fyzickou či právnickou osobou, subjektem či orgánem se sídlem v Rusku,</w:t>
      </w:r>
      <w:bookmarkEnd w:id="146"/>
    </w:p>
    <w:p w14:paraId="75E7BF8B" w14:textId="7AA58F48" w:rsidR="00681717" w:rsidRDefault="00681717" w:rsidP="00681717">
      <w:pPr>
        <w:pStyle w:val="RLTextlnkuslovan"/>
        <w:numPr>
          <w:ilvl w:val="0"/>
          <w:numId w:val="10"/>
        </w:numPr>
        <w:tabs>
          <w:tab w:val="left" w:pos="708"/>
        </w:tabs>
      </w:pPr>
      <w:bookmarkStart w:id="147" w:name="_Ref110933297"/>
      <w:r>
        <w:t xml:space="preserve">není a ani se po dobu trvání Smlouvy, resp. po dobu uplatňování sankčního režimu vůči Ruské federaci, nestane právnickou osobou, subjektem či orgánem, které jsou z více než 50 % přímo či nepřímo vlastněny některým ze subjektů uvedených v písmeni </w:t>
      </w:r>
      <w:r w:rsidR="006F031F">
        <w:fldChar w:fldCharType="begin"/>
      </w:r>
      <w:r w:rsidR="006F031F">
        <w:instrText xml:space="preserve"> REF _Ref110933281 \r \h </w:instrText>
      </w:r>
      <w:r w:rsidR="006F031F">
        <w:fldChar w:fldCharType="separate"/>
      </w:r>
      <w:r w:rsidR="00AD781C">
        <w:t>a)</w:t>
      </w:r>
      <w:r w:rsidR="006F031F">
        <w:fldChar w:fldCharType="end"/>
      </w:r>
      <w:r>
        <w:t>,</w:t>
      </w:r>
      <w:bookmarkEnd w:id="147"/>
    </w:p>
    <w:p w14:paraId="56AC1FDF" w14:textId="5A65DA78" w:rsidR="00681717" w:rsidRDefault="00681717" w:rsidP="00681717">
      <w:pPr>
        <w:pStyle w:val="RLTextlnkuslovan"/>
        <w:numPr>
          <w:ilvl w:val="0"/>
          <w:numId w:val="10"/>
        </w:numPr>
        <w:tabs>
          <w:tab w:val="left" w:pos="708"/>
        </w:tabs>
      </w:pPr>
      <w:bookmarkStart w:id="148" w:name="_Ref110933316"/>
      <w:r>
        <w:t xml:space="preserve">není a ani se po dobu trvání Smlouvy, resp. po dobu uplatňování sankčního režimu vůči Ruské federaci, nestane fyzickou nebo právnickou osobou, subjektem či orgánem, které jednají jménem nebo na pokyn některého ze subjektů uvedených v písmeni </w:t>
      </w:r>
      <w:r w:rsidR="006F031F">
        <w:fldChar w:fldCharType="begin"/>
      </w:r>
      <w:r w:rsidR="006F031F">
        <w:instrText xml:space="preserve"> REF _Ref110933281 \r \h </w:instrText>
      </w:r>
      <w:r w:rsidR="006F031F">
        <w:fldChar w:fldCharType="separate"/>
      </w:r>
      <w:r w:rsidR="00AD781C">
        <w:t>a)</w:t>
      </w:r>
      <w:r w:rsidR="006F031F">
        <w:fldChar w:fldCharType="end"/>
      </w:r>
      <w:r>
        <w:t xml:space="preserve"> nebo</w:t>
      </w:r>
      <w:r w:rsidR="006F031F">
        <w:t xml:space="preserve"> </w:t>
      </w:r>
      <w:r w:rsidR="006F031F">
        <w:fldChar w:fldCharType="begin"/>
      </w:r>
      <w:r w:rsidR="006F031F">
        <w:instrText xml:space="preserve"> REF _Ref110933297 \r \h </w:instrText>
      </w:r>
      <w:r w:rsidR="006F031F">
        <w:fldChar w:fldCharType="separate"/>
      </w:r>
      <w:r w:rsidR="00AD781C">
        <w:t>b)</w:t>
      </w:r>
      <w:r w:rsidR="006F031F">
        <w:fldChar w:fldCharType="end"/>
      </w:r>
      <w:r>
        <w:t xml:space="preserve"> a</w:t>
      </w:r>
      <w:bookmarkEnd w:id="148"/>
    </w:p>
    <w:p w14:paraId="244F88E7" w14:textId="6BDAD755" w:rsidR="00681717" w:rsidRDefault="00681717" w:rsidP="00681717">
      <w:pPr>
        <w:pStyle w:val="RLTextlnkuslovan"/>
        <w:numPr>
          <w:ilvl w:val="0"/>
          <w:numId w:val="10"/>
        </w:numPr>
        <w:tabs>
          <w:tab w:val="left" w:pos="708"/>
        </w:tabs>
      </w:pPr>
      <w:r>
        <w:t xml:space="preserve">že ani žádný z poddodavatelů, dodavatelů nebo subjektů, jejichž prostřednictvím prokázal část kvalifikace, pokud jimi poskytované plnění bude představovat více než 10 % hodnoty části 1 veřejné zakázky, na základě které byla tato smlouva uzavřena, není osobou uvedenou v písmeni </w:t>
      </w:r>
      <w:r w:rsidR="006F031F">
        <w:fldChar w:fldCharType="begin"/>
      </w:r>
      <w:r w:rsidR="006F031F">
        <w:instrText xml:space="preserve"> REF _Ref110933281 \r \h </w:instrText>
      </w:r>
      <w:r w:rsidR="006F031F">
        <w:fldChar w:fldCharType="separate"/>
      </w:r>
      <w:r w:rsidR="00AD781C">
        <w:t>a)</w:t>
      </w:r>
      <w:r w:rsidR="006F031F">
        <w:fldChar w:fldCharType="end"/>
      </w:r>
      <w:r>
        <w:t xml:space="preserve">, </w:t>
      </w:r>
      <w:r w:rsidR="006F031F">
        <w:fldChar w:fldCharType="begin"/>
      </w:r>
      <w:r w:rsidR="006F031F">
        <w:instrText xml:space="preserve"> REF _Ref110933297 \r \h </w:instrText>
      </w:r>
      <w:r w:rsidR="006F031F">
        <w:fldChar w:fldCharType="separate"/>
      </w:r>
      <w:r w:rsidR="00AD781C">
        <w:t>b)</w:t>
      </w:r>
      <w:r w:rsidR="006F031F">
        <w:fldChar w:fldCharType="end"/>
      </w:r>
      <w:r>
        <w:t xml:space="preserve"> nebo </w:t>
      </w:r>
      <w:r w:rsidR="006F031F">
        <w:fldChar w:fldCharType="begin"/>
      </w:r>
      <w:r w:rsidR="006F031F">
        <w:instrText xml:space="preserve"> REF _Ref110933316 \r \h </w:instrText>
      </w:r>
      <w:r w:rsidR="006F031F">
        <w:fldChar w:fldCharType="separate"/>
      </w:r>
      <w:r w:rsidR="00AD781C">
        <w:t>c)</w:t>
      </w:r>
      <w:r w:rsidR="006F031F">
        <w:fldChar w:fldCharType="end"/>
      </w:r>
      <w:r>
        <w:t>.</w:t>
      </w:r>
    </w:p>
    <w:p w14:paraId="1A43C60F" w14:textId="77777777" w:rsidR="00681717" w:rsidRDefault="00681717" w:rsidP="00681717">
      <w:pPr>
        <w:pStyle w:val="RLTextlnkuslovan"/>
        <w:numPr>
          <w:ilvl w:val="1"/>
          <w:numId w:val="2"/>
        </w:numPr>
      </w:pPr>
      <w:bookmarkStart w:id="149" w:name="_Ref105059797"/>
      <w:bookmarkEnd w:id="145"/>
      <w:r>
        <w:t xml:space="preserve">Objednatel je oprávněn od této Smlouvy či její části odstoupit, pokud zjistí, že na Poskytovatele či Poskytovatele ovládající osoby dopadají, přímo či zprostředkovaně, mezinárodní sankce dle příslušných právních předpisů a rozhodnutí, kterými jsou </w:t>
      </w:r>
      <w:r>
        <w:lastRenderedPageBreak/>
        <w:t>Česká republika nebo Objednatel vázáni. Pokud takové sankce dopadají na jakoukoli osobu, kterou Poskytovatel používá k plnění Smlouvy, včetně poddodavatelů, je Poskytovatel povinen o takové skutečnosti nejpozději následující pracovní den poté, co ji zjistí, informovat Objednatele a do 14 dní od výzvy Objednatele je povinen zjednat nápravu a takovou osobu nahradit, přičemž pokud tak neučiní, je Objednatel oprávněn od Smlouvy či její části odstoupit.</w:t>
      </w:r>
      <w:bookmarkEnd w:id="149"/>
    </w:p>
    <w:bookmarkEnd w:id="143"/>
    <w:p w14:paraId="3511F382" w14:textId="77777777" w:rsidR="00681717" w:rsidRDefault="00681717" w:rsidP="00681717">
      <w:pPr>
        <w:pStyle w:val="RLlneksmlouvy"/>
        <w:numPr>
          <w:ilvl w:val="0"/>
          <w:numId w:val="2"/>
        </w:numPr>
      </w:pPr>
      <w:r>
        <w:t>ZÁVĚREČNÁ USTANOVENÍ</w:t>
      </w:r>
    </w:p>
    <w:p w14:paraId="0CB795B3" w14:textId="4B986DE2" w:rsidR="00681717" w:rsidRDefault="00681717" w:rsidP="00681717">
      <w:pPr>
        <w:pStyle w:val="RLTextlnkuslovan"/>
        <w:numPr>
          <w:ilvl w:val="1"/>
          <w:numId w:val="2"/>
        </w:numPr>
      </w:pPr>
      <w:r>
        <w:t>Právní vztahy vzniklé z této Smlouvy a touto Smlouvou blíže neupravené se řídí platnými a účinnými právními předpisy České republiky, zejména občanským zákoníkem.</w:t>
      </w:r>
      <w:r w:rsidR="00ED7F57">
        <w:t xml:space="preserve"> </w:t>
      </w:r>
      <w:r w:rsidR="00ED7F57" w:rsidRPr="00517BFE">
        <w:rPr>
          <w:szCs w:val="22"/>
        </w:rPr>
        <w:t>Změna právních předpisů vztahujících se na předmět této Smlouvy, na Poskytovatele či na Objednatele</w:t>
      </w:r>
      <w:r w:rsidR="00ED7F57" w:rsidRPr="00B169F3">
        <w:rPr>
          <w:szCs w:val="22"/>
        </w:rPr>
        <w:t xml:space="preserve"> nemá vliv na výši Ceny za poskytování Služeb dle čl. </w:t>
      </w:r>
      <w:r w:rsidR="00ED7F57">
        <w:rPr>
          <w:szCs w:val="22"/>
        </w:rPr>
        <w:fldChar w:fldCharType="begin"/>
      </w:r>
      <w:r w:rsidR="00ED7F57">
        <w:rPr>
          <w:szCs w:val="22"/>
        </w:rPr>
        <w:instrText xml:space="preserve"> REF _Ref372105822 \r \h </w:instrText>
      </w:r>
      <w:r w:rsidR="00ED7F57">
        <w:rPr>
          <w:szCs w:val="22"/>
        </w:rPr>
      </w:r>
      <w:r w:rsidR="00ED7F57">
        <w:rPr>
          <w:szCs w:val="22"/>
        </w:rPr>
        <w:fldChar w:fldCharType="separate"/>
      </w:r>
      <w:r w:rsidR="00AD781C">
        <w:rPr>
          <w:szCs w:val="22"/>
        </w:rPr>
        <w:t>6</w:t>
      </w:r>
      <w:r w:rsidR="00ED7F57">
        <w:rPr>
          <w:szCs w:val="22"/>
        </w:rPr>
        <w:fldChar w:fldCharType="end"/>
      </w:r>
      <w:r w:rsidR="00ED7F57" w:rsidRPr="00B169F3">
        <w:rPr>
          <w:szCs w:val="22"/>
        </w:rPr>
        <w:t xml:space="preserve"> této Smlouvy, a to ani v případě podstatného snížení či navýšení nákladů spojených s poskytováním Služeb dle této Smlouvy. Změna právních předpisů nezakládá žádn</w:t>
      </w:r>
      <w:r w:rsidR="00ED7F57">
        <w:rPr>
          <w:szCs w:val="22"/>
        </w:rPr>
        <w:t>é</w:t>
      </w:r>
      <w:r w:rsidR="00ED7F57" w:rsidRPr="00B169F3">
        <w:rPr>
          <w:szCs w:val="22"/>
        </w:rPr>
        <w:t xml:space="preserve"> ze smluvních stran právo žádat úpravu Ceny za poskytování Služeb.     </w:t>
      </w:r>
    </w:p>
    <w:p w14:paraId="79F6B4D6" w14:textId="77777777" w:rsidR="00681717" w:rsidRDefault="00681717" w:rsidP="00681717">
      <w:pPr>
        <w:pStyle w:val="RLTextlnkuslovan"/>
        <w:numPr>
          <w:ilvl w:val="1"/>
          <w:numId w:val="2"/>
        </w:numPr>
      </w:pPr>
      <w:r>
        <w:t>Výrazům, které nejsou v těle této Smlouvy výslovně definovány, je třeba připisovat stejný význam, jako je jim připisován jejími přílohami, zejména Katalogovými listy.</w:t>
      </w:r>
    </w:p>
    <w:p w14:paraId="08847A85" w14:textId="77777777" w:rsidR="00681717" w:rsidRDefault="00681717" w:rsidP="00681717">
      <w:pPr>
        <w:pStyle w:val="RLTextlnkuslovan"/>
        <w:numPr>
          <w:ilvl w:val="1"/>
          <w:numId w:val="2"/>
        </w:numPr>
      </w:pPr>
      <w:r>
        <w:t>V případě rozporu mezi jednotlivými ustanoveními této Smlouvy mají přednost ustanovení Katalogových listů, nestanoví-li tato Smlouva výslovně, že přednost má ustanovení Smlouvy. Není-li jich, uplatní se pro výklad Smlouvy v případě rozporů obecná interpretační pravidla.</w:t>
      </w:r>
    </w:p>
    <w:p w14:paraId="5D5CEEB2" w14:textId="33437477" w:rsidR="00681717" w:rsidRDefault="003228CB" w:rsidP="00681717">
      <w:pPr>
        <w:pStyle w:val="RLTextlnkuslovan"/>
        <w:numPr>
          <w:ilvl w:val="1"/>
          <w:numId w:val="2"/>
        </w:numPr>
      </w:pPr>
      <w:r>
        <w:t xml:space="preserve">Objednatel </w:t>
      </w:r>
      <w:r w:rsidR="00681717">
        <w:t xml:space="preserve">prohlašuje, že tuto Smlouvu schválila Rada statutárního města Ústí nad Labem svým usnesením č. </w:t>
      </w:r>
      <w:r w:rsidR="00681717">
        <w:rPr>
          <w:szCs w:val="22"/>
          <w:highlight w:val="green"/>
        </w:rPr>
        <w:fldChar w:fldCharType="begin"/>
      </w:r>
      <w:r w:rsidR="00681717">
        <w:rPr>
          <w:szCs w:val="22"/>
          <w:highlight w:val="green"/>
        </w:rPr>
        <w:instrText xml:space="preserve"> MACROBUTTON  AcceptConflict [BUDE DOPLNĚNO]</w:instrText>
      </w:r>
      <w:r w:rsidR="00681717">
        <w:rPr>
          <w:szCs w:val="22"/>
          <w:highlight w:val="green"/>
        </w:rPr>
        <w:fldChar w:fldCharType="end"/>
      </w:r>
      <w:r w:rsidR="00681717">
        <w:rPr>
          <w:szCs w:val="22"/>
        </w:rPr>
        <w:t xml:space="preserve">, ze dne </w:t>
      </w:r>
      <w:r w:rsidR="00681717">
        <w:rPr>
          <w:szCs w:val="22"/>
          <w:highlight w:val="green"/>
        </w:rPr>
        <w:fldChar w:fldCharType="begin"/>
      </w:r>
      <w:r w:rsidR="00681717">
        <w:rPr>
          <w:szCs w:val="22"/>
          <w:highlight w:val="green"/>
        </w:rPr>
        <w:instrText xml:space="preserve"> MACROBUTTON  AcceptConflict [BUDE DOPLNĚNO]</w:instrText>
      </w:r>
      <w:r w:rsidR="00681717">
        <w:rPr>
          <w:szCs w:val="22"/>
          <w:highlight w:val="green"/>
        </w:rPr>
        <w:fldChar w:fldCharType="end"/>
      </w:r>
      <w:r w:rsidR="00681717">
        <w:rPr>
          <w:szCs w:val="22"/>
        </w:rPr>
        <w:t>.</w:t>
      </w:r>
    </w:p>
    <w:p w14:paraId="513E0D36" w14:textId="3DD0FEE5" w:rsidR="00681717" w:rsidRDefault="00681717" w:rsidP="00681717">
      <w:pPr>
        <w:pStyle w:val="RLTextlnkuslovan"/>
        <w:numPr>
          <w:ilvl w:val="1"/>
          <w:numId w:val="2"/>
        </w:numPr>
      </w:pPr>
      <w:bookmarkStart w:id="150" w:name="_Ref417563925"/>
      <w:r>
        <w:t xml:space="preserve">Tuto Smlouvu lze měnit, doplňovat nebo rušit pouze formou písemných vzestupně číslovaných dodatků podepsaných smluvními stranami. </w:t>
      </w:r>
      <w:bookmarkStart w:id="151" w:name="_Hlk121678578"/>
      <w:r>
        <w:t>Dodatky nabývají platnosti v den, kdy byly podepsány oběma smluvními stranami</w:t>
      </w:r>
      <w:r w:rsidR="00122968">
        <w:t xml:space="preserve">, a účinnosti v den, kdy dojde k jejich uveřejnění v </w:t>
      </w:r>
      <w:r w:rsidR="00122968">
        <w:rPr>
          <w:szCs w:val="22"/>
        </w:rPr>
        <w:t>registru smluv</w:t>
      </w:r>
      <w:r>
        <w:t>.</w:t>
      </w:r>
      <w:bookmarkEnd w:id="150"/>
      <w:r>
        <w:t xml:space="preserve"> </w:t>
      </w:r>
      <w:bookmarkEnd w:id="151"/>
    </w:p>
    <w:p w14:paraId="7271F79D" w14:textId="154CB331" w:rsidR="00ED7F57" w:rsidRPr="006A5C0E" w:rsidRDefault="00ED7F57" w:rsidP="00FA71EF">
      <w:pPr>
        <w:pStyle w:val="RLTextlnkuslovan"/>
        <w:numPr>
          <w:ilvl w:val="1"/>
          <w:numId w:val="2"/>
        </w:numPr>
        <w:spacing w:before="120" w:line="276" w:lineRule="auto"/>
        <w:outlineLvl w:val="1"/>
      </w:pPr>
      <w:bookmarkStart w:id="152" w:name="_Ref210200068"/>
      <w:bookmarkStart w:id="153" w:name="_Ref212697317"/>
      <w:r w:rsidRPr="00226298">
        <w:t xml:space="preserve">Tato Smlouva je vyhotovena a podepsána ve </w:t>
      </w:r>
      <w:r>
        <w:t>čtyřech</w:t>
      </w:r>
      <w:r w:rsidRPr="00226298">
        <w:t xml:space="preserve"> (</w:t>
      </w:r>
      <w:r>
        <w:t>4</w:t>
      </w:r>
      <w:r w:rsidRPr="00226298">
        <w:t xml:space="preserve">) shodných vyhotoveních v českém jazyce, přičemž každá ze </w:t>
      </w:r>
      <w:r w:rsidR="003228CB">
        <w:t>smluvních s</w:t>
      </w:r>
      <w:r w:rsidRPr="00226298">
        <w:t xml:space="preserve">tran obdrží </w:t>
      </w:r>
      <w:r>
        <w:t>dvě (2)</w:t>
      </w:r>
      <w:r w:rsidRPr="00226298">
        <w:t xml:space="preserve"> vyhotovení.</w:t>
      </w:r>
    </w:p>
    <w:p w14:paraId="548DB5B2" w14:textId="50A559C7" w:rsidR="00681717" w:rsidRDefault="00681717" w:rsidP="00681717">
      <w:pPr>
        <w:pStyle w:val="RLTextlnkuslovan"/>
        <w:numPr>
          <w:ilvl w:val="1"/>
          <w:numId w:val="2"/>
        </w:numPr>
        <w:rPr>
          <w:szCs w:val="22"/>
        </w:rPr>
      </w:pPr>
      <w:r>
        <w:t>Tato Smlouva představuje úplnou dohodu smluvních stran o předmětu této Smlouvy.</w:t>
      </w:r>
      <w:bookmarkEnd w:id="152"/>
      <w:bookmarkEnd w:id="153"/>
    </w:p>
    <w:p w14:paraId="5B8048C7" w14:textId="77777777" w:rsidR="00681717" w:rsidRDefault="00681717" w:rsidP="00681717">
      <w:pPr>
        <w:pStyle w:val="RLTextlnkuslovan"/>
        <w:numPr>
          <w:ilvl w:val="1"/>
          <w:numId w:val="2"/>
        </w:numPr>
        <w:rPr>
          <w:szCs w:val="22"/>
        </w:rPr>
      </w:pPr>
      <w:r>
        <w:rPr>
          <w:szCs w:val="22"/>
        </w:rPr>
        <w:t>Nedílnou součást Smlouvy tvoří tyto přílohy:</w:t>
      </w:r>
    </w:p>
    <w:tbl>
      <w:tblPr>
        <w:tblW w:w="5000" w:type="pct"/>
        <w:jc w:val="center"/>
        <w:tblLook w:val="01E0" w:firstRow="1" w:lastRow="1" w:firstColumn="1" w:lastColumn="1" w:noHBand="0" w:noVBand="0"/>
      </w:tblPr>
      <w:tblGrid>
        <w:gridCol w:w="4073"/>
        <w:gridCol w:w="4997"/>
      </w:tblGrid>
      <w:tr w:rsidR="00681717" w14:paraId="0AEFBC92" w14:textId="77777777" w:rsidTr="00681717">
        <w:trPr>
          <w:trHeight w:val="443"/>
          <w:jc w:val="center"/>
        </w:trPr>
        <w:tc>
          <w:tcPr>
            <w:tcW w:w="2031" w:type="pct"/>
            <w:hideMark/>
          </w:tcPr>
          <w:bookmarkStart w:id="154" w:name="ListAnnex01"/>
          <w:p w14:paraId="6374CF56" w14:textId="31BC5716" w:rsidR="00681717" w:rsidRDefault="00681717">
            <w:pPr>
              <w:pStyle w:val="Seznamploh"/>
              <w:rPr>
                <w:rStyle w:val="Hypertextovodkaz"/>
                <w:lang w:eastAsia="cs-CZ"/>
              </w:rPr>
            </w:pPr>
            <w:r>
              <w:fldChar w:fldCharType="begin"/>
            </w:r>
            <w:r>
              <w:instrText xml:space="preserve"> HYPERLINK "" \l "Annex01" </w:instrText>
            </w:r>
            <w:r>
              <w:fldChar w:fldCharType="separate"/>
            </w:r>
            <w:r>
              <w:rPr>
                <w:rStyle w:val="Hypertextovodkaz"/>
              </w:rPr>
              <w:t>Příloha č. 1a-</w:t>
            </w:r>
            <w:bookmarkEnd w:id="154"/>
            <w:r>
              <w:rPr>
                <w:rStyle w:val="Hypertextovodkaz"/>
              </w:rPr>
              <w:t>b:</w:t>
            </w:r>
            <w:r>
              <w:fldChar w:fldCharType="end"/>
            </w:r>
          </w:p>
        </w:tc>
        <w:tc>
          <w:tcPr>
            <w:tcW w:w="2969" w:type="pct"/>
            <w:hideMark/>
          </w:tcPr>
          <w:p w14:paraId="1342F64E" w14:textId="77777777" w:rsidR="00681717" w:rsidRDefault="00681717">
            <w:pPr>
              <w:rPr>
                <w:rFonts w:ascii="Calibri" w:hAnsi="Calibri"/>
                <w:i/>
                <w:sz w:val="22"/>
                <w:szCs w:val="22"/>
              </w:rPr>
            </w:pPr>
            <w:r>
              <w:rPr>
                <w:rFonts w:ascii="Calibri" w:hAnsi="Calibri"/>
                <w:sz w:val="22"/>
                <w:szCs w:val="22"/>
              </w:rPr>
              <w:t>Katalogové listy</w:t>
            </w:r>
          </w:p>
        </w:tc>
      </w:tr>
      <w:bookmarkStart w:id="155" w:name="ListAnnex02"/>
      <w:tr w:rsidR="00681717" w14:paraId="73D89677" w14:textId="77777777" w:rsidTr="00681717">
        <w:trPr>
          <w:jc w:val="center"/>
        </w:trPr>
        <w:tc>
          <w:tcPr>
            <w:tcW w:w="2031" w:type="pct"/>
            <w:hideMark/>
          </w:tcPr>
          <w:p w14:paraId="2A21E34A" w14:textId="2165B49F" w:rsidR="00681717" w:rsidRDefault="00681717">
            <w:pPr>
              <w:pStyle w:val="Seznamploh"/>
            </w:pPr>
            <w:r>
              <w:fldChar w:fldCharType="begin"/>
            </w:r>
            <w:r>
              <w:instrText xml:space="preserve"> HYPERLINK "" \l "Annex02" </w:instrText>
            </w:r>
            <w:r>
              <w:fldChar w:fldCharType="separate"/>
            </w:r>
            <w:r>
              <w:rPr>
                <w:rStyle w:val="Hypertextovodkaz"/>
              </w:rPr>
              <w:t>Příloha č. 2:</w:t>
            </w:r>
            <w:bookmarkEnd w:id="155"/>
            <w:r>
              <w:fldChar w:fldCharType="end"/>
            </w:r>
          </w:p>
        </w:tc>
        <w:tc>
          <w:tcPr>
            <w:tcW w:w="2969" w:type="pct"/>
            <w:hideMark/>
          </w:tcPr>
          <w:p w14:paraId="711954D6" w14:textId="77777777" w:rsidR="00681717" w:rsidRDefault="00681717">
            <w:pPr>
              <w:rPr>
                <w:rFonts w:ascii="Calibri" w:hAnsi="Calibri"/>
                <w:sz w:val="22"/>
                <w:szCs w:val="22"/>
              </w:rPr>
            </w:pPr>
            <w:r>
              <w:rPr>
                <w:rFonts w:ascii="Calibri" w:hAnsi="Calibri"/>
                <w:sz w:val="22"/>
                <w:szCs w:val="22"/>
              </w:rPr>
              <w:t>Realizační tým</w:t>
            </w:r>
          </w:p>
        </w:tc>
      </w:tr>
      <w:bookmarkStart w:id="156" w:name="ListAnnex03"/>
      <w:tr w:rsidR="00681717" w14:paraId="30A91E66" w14:textId="77777777" w:rsidTr="00681717">
        <w:trPr>
          <w:jc w:val="center"/>
        </w:trPr>
        <w:tc>
          <w:tcPr>
            <w:tcW w:w="2031" w:type="pct"/>
            <w:hideMark/>
          </w:tcPr>
          <w:p w14:paraId="571155D4" w14:textId="55CEF221" w:rsidR="00681717" w:rsidRDefault="00681717">
            <w:pPr>
              <w:pStyle w:val="Seznamploh"/>
              <w:rPr>
                <w:rStyle w:val="Hypertextovodkaz"/>
              </w:rPr>
            </w:pPr>
            <w:r>
              <w:fldChar w:fldCharType="begin"/>
            </w:r>
            <w:r>
              <w:instrText xml:space="preserve"> HYPERLINK "" \l "Annex03" </w:instrText>
            </w:r>
            <w:r>
              <w:fldChar w:fldCharType="separate"/>
            </w:r>
            <w:r>
              <w:rPr>
                <w:rStyle w:val="Hypertextovodkaz"/>
              </w:rPr>
              <w:t>Příloha č. 3:</w:t>
            </w:r>
            <w:bookmarkEnd w:id="156"/>
            <w:r>
              <w:fldChar w:fldCharType="end"/>
            </w:r>
          </w:p>
        </w:tc>
        <w:tc>
          <w:tcPr>
            <w:tcW w:w="2969" w:type="pct"/>
            <w:hideMark/>
          </w:tcPr>
          <w:p w14:paraId="4F1696EF" w14:textId="77777777" w:rsidR="00681717" w:rsidRDefault="00681717">
            <w:pPr>
              <w:rPr>
                <w:rFonts w:ascii="Calibri" w:hAnsi="Calibri"/>
                <w:sz w:val="22"/>
                <w:szCs w:val="22"/>
              </w:rPr>
            </w:pPr>
            <w:r>
              <w:rPr>
                <w:rFonts w:ascii="Calibri" w:hAnsi="Calibri"/>
                <w:sz w:val="22"/>
                <w:szCs w:val="22"/>
              </w:rPr>
              <w:t>Oprávněné osoby</w:t>
            </w:r>
          </w:p>
        </w:tc>
      </w:tr>
      <w:bookmarkStart w:id="157" w:name="ListAnnex04"/>
      <w:tr w:rsidR="00681717" w14:paraId="2986EB25" w14:textId="77777777" w:rsidTr="00681717">
        <w:trPr>
          <w:jc w:val="center"/>
        </w:trPr>
        <w:tc>
          <w:tcPr>
            <w:tcW w:w="2031" w:type="pct"/>
            <w:hideMark/>
          </w:tcPr>
          <w:p w14:paraId="63000525" w14:textId="7F2BC8EE" w:rsidR="00681717" w:rsidRDefault="00681717">
            <w:pPr>
              <w:pStyle w:val="Seznamploh"/>
              <w:rPr>
                <w:rStyle w:val="Hypertextovodkaz"/>
              </w:rPr>
            </w:pPr>
            <w:r>
              <w:fldChar w:fldCharType="begin"/>
            </w:r>
            <w:r>
              <w:instrText xml:space="preserve"> HYPERLINK "" \l "Annex04" </w:instrText>
            </w:r>
            <w:r>
              <w:fldChar w:fldCharType="separate"/>
            </w:r>
            <w:r>
              <w:rPr>
                <w:rStyle w:val="Hypertextovodkaz"/>
              </w:rPr>
              <w:t>Příloha č. 4:</w:t>
            </w:r>
            <w:bookmarkEnd w:id="157"/>
            <w:r>
              <w:fldChar w:fldCharType="end"/>
            </w:r>
          </w:p>
        </w:tc>
        <w:tc>
          <w:tcPr>
            <w:tcW w:w="2969" w:type="pct"/>
            <w:hideMark/>
          </w:tcPr>
          <w:p w14:paraId="12D25155" w14:textId="77777777" w:rsidR="00681717" w:rsidRDefault="00681717">
            <w:pPr>
              <w:rPr>
                <w:rFonts w:ascii="Calibri" w:hAnsi="Calibri"/>
                <w:sz w:val="22"/>
                <w:szCs w:val="22"/>
              </w:rPr>
            </w:pPr>
            <w:r>
              <w:rPr>
                <w:rFonts w:ascii="Calibri" w:hAnsi="Calibri"/>
                <w:sz w:val="22"/>
                <w:szCs w:val="22"/>
              </w:rPr>
              <w:t>Seznam poddodavatelů</w:t>
            </w:r>
          </w:p>
        </w:tc>
      </w:tr>
      <w:bookmarkStart w:id="158" w:name="Annex05"/>
      <w:bookmarkStart w:id="159" w:name="ListAnnex05"/>
      <w:tr w:rsidR="00681717" w14:paraId="17994BB0" w14:textId="77777777" w:rsidTr="00681717">
        <w:trPr>
          <w:jc w:val="center"/>
        </w:trPr>
        <w:tc>
          <w:tcPr>
            <w:tcW w:w="2031" w:type="pct"/>
            <w:hideMark/>
          </w:tcPr>
          <w:p w14:paraId="37F7A5EF" w14:textId="4DC856B5" w:rsidR="00681717" w:rsidRDefault="00681717">
            <w:pPr>
              <w:pStyle w:val="Seznamploh"/>
              <w:rPr>
                <w:rStyle w:val="Hypertextovodkaz"/>
              </w:rPr>
            </w:pPr>
            <w:r>
              <w:fldChar w:fldCharType="begin"/>
            </w:r>
            <w:r>
              <w:instrText xml:space="preserve"> HYPERLINK "" \l "Annex05" </w:instrText>
            </w:r>
            <w:r>
              <w:fldChar w:fldCharType="separate"/>
            </w:r>
            <w:r>
              <w:rPr>
                <w:rStyle w:val="Hypertextovodkaz"/>
              </w:rPr>
              <w:t>Příloha č. 5:</w:t>
            </w:r>
            <w:bookmarkEnd w:id="158"/>
            <w:bookmarkEnd w:id="159"/>
            <w:r>
              <w:fldChar w:fldCharType="end"/>
            </w:r>
          </w:p>
        </w:tc>
        <w:tc>
          <w:tcPr>
            <w:tcW w:w="2969" w:type="pct"/>
            <w:hideMark/>
          </w:tcPr>
          <w:p w14:paraId="32A5A435" w14:textId="77777777" w:rsidR="00681717" w:rsidRDefault="00681717">
            <w:pPr>
              <w:rPr>
                <w:rFonts w:ascii="Calibri" w:hAnsi="Calibri"/>
                <w:sz w:val="22"/>
                <w:szCs w:val="22"/>
              </w:rPr>
            </w:pPr>
            <w:r>
              <w:rPr>
                <w:rFonts w:ascii="Calibri" w:hAnsi="Calibri"/>
                <w:sz w:val="22"/>
                <w:szCs w:val="22"/>
              </w:rPr>
              <w:t>Zadávací dokumentace</w:t>
            </w:r>
          </w:p>
        </w:tc>
      </w:tr>
    </w:tbl>
    <w:p w14:paraId="6EF96EE2" w14:textId="77777777" w:rsidR="00681717" w:rsidRDefault="00681717" w:rsidP="00681717">
      <w:pPr>
        <w:rPr>
          <w:rFonts w:ascii="Calibri" w:hAnsi="Calibri"/>
          <w:b/>
          <w:szCs w:val="22"/>
        </w:rPr>
      </w:pPr>
    </w:p>
    <w:p w14:paraId="721FCD08" w14:textId="77777777" w:rsidR="00681717" w:rsidRDefault="00681717" w:rsidP="00681717">
      <w:pPr>
        <w:pStyle w:val="RLProhlensmluvnchstran"/>
        <w:rPr>
          <w:szCs w:val="22"/>
        </w:rPr>
      </w:pPr>
      <w:r>
        <w:rPr>
          <w:szCs w:val="22"/>
        </w:rPr>
        <w:t>Smluvní strany prohlašují, že si tuto Smlouvu přečetly, že s jejím obsahem souhlasí a na důkaz toho k ní připojují svoje podpisy.</w:t>
      </w:r>
    </w:p>
    <w:p w14:paraId="4909B2B4" w14:textId="77777777" w:rsidR="00681717" w:rsidRDefault="00681717" w:rsidP="00681717">
      <w:pPr>
        <w:pStyle w:val="RLProhlensmluvnchstran"/>
        <w:rPr>
          <w:szCs w:val="22"/>
        </w:rPr>
      </w:pPr>
    </w:p>
    <w:tbl>
      <w:tblPr>
        <w:tblW w:w="0" w:type="auto"/>
        <w:jc w:val="center"/>
        <w:tblLayout w:type="fixed"/>
        <w:tblLook w:val="01E0" w:firstRow="1" w:lastRow="1" w:firstColumn="1" w:lastColumn="1" w:noHBand="0" w:noVBand="0"/>
      </w:tblPr>
      <w:tblGrid>
        <w:gridCol w:w="4643"/>
        <w:gridCol w:w="4643"/>
      </w:tblGrid>
      <w:tr w:rsidR="00681717" w14:paraId="1506A487" w14:textId="77777777" w:rsidTr="00681717">
        <w:trPr>
          <w:jc w:val="center"/>
        </w:trPr>
        <w:tc>
          <w:tcPr>
            <w:tcW w:w="4643" w:type="dxa"/>
          </w:tcPr>
          <w:p w14:paraId="1419748A" w14:textId="77777777" w:rsidR="00681717" w:rsidRDefault="00681717">
            <w:pPr>
              <w:pStyle w:val="RLProhlensmluvnchstran"/>
              <w:rPr>
                <w:szCs w:val="22"/>
              </w:rPr>
            </w:pPr>
            <w:r>
              <w:rPr>
                <w:szCs w:val="22"/>
              </w:rPr>
              <w:t>Objednatel</w:t>
            </w:r>
          </w:p>
          <w:p w14:paraId="2F98A11C" w14:textId="77777777" w:rsidR="00681717" w:rsidRDefault="00681717">
            <w:pPr>
              <w:pStyle w:val="RLdajeosmluvnstran"/>
              <w:rPr>
                <w:szCs w:val="22"/>
              </w:rPr>
            </w:pPr>
          </w:p>
          <w:p w14:paraId="0D6973E2" w14:textId="77777777" w:rsidR="00681717" w:rsidRDefault="00681717">
            <w:pPr>
              <w:pStyle w:val="RLdajeosmluvnstran"/>
              <w:rPr>
                <w:szCs w:val="22"/>
              </w:rPr>
            </w:pPr>
            <w:r>
              <w:rPr>
                <w:szCs w:val="22"/>
              </w:rPr>
              <w:t>V _______ dne __.__.______</w:t>
            </w:r>
          </w:p>
          <w:p w14:paraId="218F6E3C" w14:textId="77777777" w:rsidR="00681717" w:rsidRDefault="00681717">
            <w:pPr>
              <w:pStyle w:val="RLdajeosmluvnstran"/>
              <w:rPr>
                <w:szCs w:val="22"/>
              </w:rPr>
            </w:pPr>
          </w:p>
          <w:p w14:paraId="1684B211" w14:textId="77777777" w:rsidR="00681717" w:rsidRDefault="00681717">
            <w:pPr>
              <w:rPr>
                <w:rFonts w:ascii="Calibri" w:hAnsi="Calibri"/>
                <w:szCs w:val="22"/>
              </w:rPr>
            </w:pPr>
          </w:p>
        </w:tc>
        <w:tc>
          <w:tcPr>
            <w:tcW w:w="4643" w:type="dxa"/>
          </w:tcPr>
          <w:p w14:paraId="7BAFE77A" w14:textId="77777777" w:rsidR="00681717" w:rsidRDefault="00681717">
            <w:pPr>
              <w:pStyle w:val="RLProhlensmluvnchstran"/>
              <w:rPr>
                <w:szCs w:val="22"/>
              </w:rPr>
            </w:pPr>
            <w:r>
              <w:rPr>
                <w:szCs w:val="22"/>
              </w:rPr>
              <w:lastRenderedPageBreak/>
              <w:t>Poskytovatel</w:t>
            </w:r>
          </w:p>
          <w:p w14:paraId="26502118" w14:textId="77777777" w:rsidR="00681717" w:rsidRDefault="00681717">
            <w:pPr>
              <w:pStyle w:val="RLdajeosmluvnstran"/>
              <w:rPr>
                <w:szCs w:val="22"/>
              </w:rPr>
            </w:pPr>
          </w:p>
          <w:p w14:paraId="6B124D3D" w14:textId="77777777" w:rsidR="00681717" w:rsidRDefault="00681717">
            <w:pPr>
              <w:pStyle w:val="RLdajeosmluvnstran"/>
              <w:rPr>
                <w:szCs w:val="22"/>
              </w:rPr>
            </w:pPr>
            <w:r>
              <w:rPr>
                <w:szCs w:val="22"/>
              </w:rPr>
              <w:t xml:space="preserve">V </w:t>
            </w:r>
            <w:r>
              <w:rPr>
                <w:szCs w:val="22"/>
                <w:highlight w:val="yellow"/>
              </w:rPr>
              <w:t>[DOPLNÍ DODAVATEL]</w:t>
            </w:r>
            <w:r>
              <w:rPr>
                <w:szCs w:val="22"/>
              </w:rPr>
              <w:t xml:space="preserve"> dne </w:t>
            </w:r>
            <w:r>
              <w:rPr>
                <w:szCs w:val="22"/>
                <w:highlight w:val="yellow"/>
              </w:rPr>
              <w:t>[DOPLNÍ DODAVATEL]</w:t>
            </w:r>
          </w:p>
          <w:p w14:paraId="382A0DDA" w14:textId="77777777" w:rsidR="00681717" w:rsidRDefault="00681717">
            <w:pPr>
              <w:pStyle w:val="RLdajeosmluvnstran"/>
              <w:rPr>
                <w:szCs w:val="22"/>
              </w:rPr>
            </w:pPr>
          </w:p>
          <w:p w14:paraId="4062453A" w14:textId="77777777" w:rsidR="00681717" w:rsidRDefault="00681717">
            <w:pPr>
              <w:rPr>
                <w:rFonts w:ascii="Calibri" w:hAnsi="Calibri"/>
                <w:szCs w:val="22"/>
              </w:rPr>
            </w:pPr>
          </w:p>
        </w:tc>
      </w:tr>
      <w:tr w:rsidR="00681717" w14:paraId="1B228CAE" w14:textId="77777777" w:rsidTr="00681717">
        <w:trPr>
          <w:jc w:val="center"/>
        </w:trPr>
        <w:tc>
          <w:tcPr>
            <w:tcW w:w="4643" w:type="dxa"/>
            <w:hideMark/>
          </w:tcPr>
          <w:p w14:paraId="3AE29C72" w14:textId="77777777" w:rsidR="00681717" w:rsidRDefault="00681717">
            <w:pPr>
              <w:pStyle w:val="RLdajeosmluvnstran"/>
              <w:rPr>
                <w:szCs w:val="22"/>
              </w:rPr>
            </w:pPr>
            <w:r>
              <w:rPr>
                <w:szCs w:val="22"/>
              </w:rPr>
              <w:lastRenderedPageBreak/>
              <w:t>............................................................................</w:t>
            </w:r>
          </w:p>
          <w:p w14:paraId="22988D3E" w14:textId="77777777" w:rsidR="00681717" w:rsidRDefault="00681717">
            <w:pPr>
              <w:pStyle w:val="RLProhlensmluvnchstran"/>
              <w:rPr>
                <w:szCs w:val="22"/>
              </w:rPr>
            </w:pPr>
            <w:r>
              <w:rPr>
                <w:szCs w:val="22"/>
              </w:rPr>
              <w:t>Statutární město Ústí nad Labem</w:t>
            </w:r>
          </w:p>
          <w:p w14:paraId="516F5678" w14:textId="77777777" w:rsidR="00681717" w:rsidRDefault="00681717">
            <w:pPr>
              <w:pStyle w:val="RLdajeosmluvnstran"/>
              <w:rPr>
                <w:szCs w:val="22"/>
              </w:rPr>
            </w:pPr>
            <w:r>
              <w:t>PhDr. Ing. Petr Nedvědický, primátor</w:t>
            </w:r>
          </w:p>
        </w:tc>
        <w:tc>
          <w:tcPr>
            <w:tcW w:w="4643" w:type="dxa"/>
            <w:hideMark/>
          </w:tcPr>
          <w:p w14:paraId="3755165B" w14:textId="77777777" w:rsidR="00681717" w:rsidRDefault="00681717">
            <w:pPr>
              <w:pStyle w:val="RLdajeosmluvnstran"/>
              <w:rPr>
                <w:szCs w:val="22"/>
              </w:rPr>
            </w:pPr>
            <w:r>
              <w:rPr>
                <w:szCs w:val="22"/>
              </w:rPr>
              <w:t>...............................................................................</w:t>
            </w:r>
          </w:p>
          <w:p w14:paraId="564775F4" w14:textId="77777777" w:rsidR="00681717" w:rsidRDefault="00681717">
            <w:pPr>
              <w:pStyle w:val="RLProhlensmluvnchstran"/>
              <w:rPr>
                <w:szCs w:val="22"/>
              </w:rPr>
            </w:pPr>
            <w:r>
              <w:rPr>
                <w:szCs w:val="22"/>
                <w:highlight w:val="yellow"/>
              </w:rPr>
              <w:t>[DOPLNÍ DODAVATEL]</w:t>
            </w:r>
          </w:p>
          <w:p w14:paraId="0E84E3C4" w14:textId="77777777" w:rsidR="00681717" w:rsidRDefault="00681717">
            <w:pPr>
              <w:pStyle w:val="RLdajeosmluvnstran"/>
              <w:rPr>
                <w:szCs w:val="22"/>
              </w:rPr>
            </w:pPr>
            <w:r>
              <w:rPr>
                <w:szCs w:val="22"/>
                <w:highlight w:val="yellow"/>
              </w:rPr>
              <w:t>[DOPLNÍ DODAVATEL]</w:t>
            </w:r>
          </w:p>
        </w:tc>
      </w:tr>
      <w:tr w:rsidR="00681717" w14:paraId="7FC0641B" w14:textId="77777777" w:rsidTr="00681717">
        <w:trPr>
          <w:jc w:val="center"/>
        </w:trPr>
        <w:tc>
          <w:tcPr>
            <w:tcW w:w="4643" w:type="dxa"/>
          </w:tcPr>
          <w:p w14:paraId="177BA4B6" w14:textId="77777777" w:rsidR="00681717" w:rsidRDefault="00681717">
            <w:pPr>
              <w:pStyle w:val="RLdajeosmluvnstran"/>
              <w:rPr>
                <w:szCs w:val="22"/>
              </w:rPr>
            </w:pPr>
          </w:p>
        </w:tc>
        <w:tc>
          <w:tcPr>
            <w:tcW w:w="4643" w:type="dxa"/>
          </w:tcPr>
          <w:p w14:paraId="7D6AA81D" w14:textId="77777777" w:rsidR="00681717" w:rsidRDefault="00681717">
            <w:pPr>
              <w:pStyle w:val="RLdajeosmluvnstran"/>
              <w:rPr>
                <w:szCs w:val="22"/>
              </w:rPr>
            </w:pPr>
          </w:p>
        </w:tc>
      </w:tr>
    </w:tbl>
    <w:p w14:paraId="12CD5E84" w14:textId="77777777" w:rsidR="00681717" w:rsidRDefault="00681717" w:rsidP="00681717">
      <w:pPr>
        <w:pStyle w:val="RLProhlensmluvnchstran"/>
        <w:rPr>
          <w:szCs w:val="22"/>
        </w:rPr>
      </w:pPr>
    </w:p>
    <w:p w14:paraId="6BAFA76C" w14:textId="77777777" w:rsidR="00681717" w:rsidRDefault="00681717" w:rsidP="00681717">
      <w:pPr>
        <w:rPr>
          <w:rFonts w:ascii="Calibri" w:hAnsi="Calibri"/>
          <w:b/>
          <w:sz w:val="22"/>
          <w:szCs w:val="22"/>
          <w:lang w:eastAsia="en-US"/>
        </w:rPr>
        <w:sectPr w:rsidR="00681717">
          <w:pgSz w:w="11906" w:h="16838"/>
          <w:pgMar w:top="1418" w:right="1418" w:bottom="1418" w:left="1418" w:header="709" w:footer="709" w:gutter="0"/>
          <w:cols w:space="708"/>
        </w:sectPr>
      </w:pPr>
    </w:p>
    <w:p w14:paraId="4CB6C049" w14:textId="224448B5" w:rsidR="00681717" w:rsidRDefault="00681717" w:rsidP="00681717">
      <w:pPr>
        <w:pStyle w:val="RLProhlensmluvnchstran"/>
        <w:rPr>
          <w:szCs w:val="22"/>
          <w:lang w:eastAsia="cs-CZ"/>
        </w:rPr>
      </w:pPr>
      <w:r>
        <w:rPr>
          <w:szCs w:val="22"/>
        </w:rPr>
        <w:lastRenderedPageBreak/>
        <w:fldChar w:fldCharType="begin"/>
      </w:r>
      <w:r>
        <w:rPr>
          <w:szCs w:val="22"/>
        </w:rPr>
        <w:instrText xml:space="preserve"> REF ListAnnex01 \h  \* MERGEFORMAT </w:instrText>
      </w:r>
      <w:r>
        <w:rPr>
          <w:szCs w:val="22"/>
        </w:rPr>
      </w:r>
      <w:r>
        <w:rPr>
          <w:szCs w:val="22"/>
        </w:rPr>
        <w:fldChar w:fldCharType="separate"/>
      </w:r>
      <w:r w:rsidR="00AD781C" w:rsidRPr="009F7B8A">
        <w:t>Příloha č. 1a-b:</w:t>
      </w:r>
      <w:r>
        <w:rPr>
          <w:szCs w:val="22"/>
        </w:rPr>
        <w:fldChar w:fldCharType="end"/>
      </w:r>
    </w:p>
    <w:p w14:paraId="19FB99A6" w14:textId="77777777" w:rsidR="00681717" w:rsidRDefault="00681717" w:rsidP="00681717">
      <w:pPr>
        <w:pStyle w:val="RLProhlensmluvnchstran"/>
        <w:rPr>
          <w:szCs w:val="22"/>
        </w:rPr>
      </w:pPr>
      <w:bookmarkStart w:id="160" w:name="Annex01"/>
      <w:r>
        <w:rPr>
          <w:szCs w:val="22"/>
        </w:rPr>
        <w:t>Příloha č. 1a</w:t>
      </w:r>
    </w:p>
    <w:bookmarkEnd w:id="160"/>
    <w:p w14:paraId="644222B6" w14:textId="77777777" w:rsidR="00681717" w:rsidRDefault="00681717" w:rsidP="00681717">
      <w:pPr>
        <w:pStyle w:val="RLProhlensmluvnchstran"/>
        <w:rPr>
          <w:szCs w:val="22"/>
        </w:rPr>
      </w:pPr>
      <w:r>
        <w:rPr>
          <w:szCs w:val="22"/>
        </w:rPr>
        <w:t>Katalogový list 1</w:t>
      </w:r>
    </w:p>
    <w:p w14:paraId="583A7CCD" w14:textId="77777777" w:rsidR="00681717" w:rsidRDefault="00681717" w:rsidP="00681717">
      <w:pPr>
        <w:pStyle w:val="RLProhlensmluvnchstran"/>
        <w:rPr>
          <w:szCs w:val="22"/>
        </w:rPr>
      </w:pPr>
      <w:r>
        <w:rPr>
          <w:szCs w:val="22"/>
        </w:rPr>
        <w:t>Směsný komunální odpad</w:t>
      </w:r>
    </w:p>
    <w:p w14:paraId="56D2B8C3" w14:textId="77777777" w:rsidR="00681717" w:rsidRDefault="00681717" w:rsidP="00681717">
      <w:pPr>
        <w:pStyle w:val="RLProhlensmluvnchstran"/>
        <w:rPr>
          <w:b w:val="0"/>
          <w:i/>
          <w:szCs w:val="22"/>
        </w:rPr>
      </w:pPr>
      <w:r>
        <w:rPr>
          <w:b w:val="0"/>
          <w:i/>
          <w:szCs w:val="22"/>
        </w:rPr>
        <w:t xml:space="preserve"> (tvoří samostatný dokument)</w:t>
      </w:r>
    </w:p>
    <w:p w14:paraId="6D06E714" w14:textId="77777777" w:rsidR="00681717" w:rsidRDefault="00681717" w:rsidP="00681717">
      <w:pPr>
        <w:rPr>
          <w:szCs w:val="22"/>
          <w:highlight w:val="green"/>
        </w:rPr>
        <w:sectPr w:rsidR="00681717">
          <w:pgSz w:w="11906" w:h="16838"/>
          <w:pgMar w:top="1418" w:right="1418" w:bottom="1418" w:left="1418" w:header="709" w:footer="709" w:gutter="0"/>
          <w:pgNumType w:start="1"/>
          <w:cols w:space="708"/>
        </w:sectPr>
      </w:pPr>
    </w:p>
    <w:p w14:paraId="3CDBED17" w14:textId="77777777" w:rsidR="00681717" w:rsidRDefault="00681717" w:rsidP="00681717">
      <w:pPr>
        <w:rPr>
          <w:rFonts w:ascii="Calibri" w:hAnsi="Calibri"/>
          <w:b/>
          <w:sz w:val="22"/>
          <w:szCs w:val="22"/>
          <w:highlight w:val="green"/>
        </w:rPr>
      </w:pPr>
    </w:p>
    <w:p w14:paraId="5C236AE3" w14:textId="77777777" w:rsidR="00681717" w:rsidRDefault="00681717" w:rsidP="00681717">
      <w:pPr>
        <w:pStyle w:val="RLProhlensmluvnchstran"/>
        <w:rPr>
          <w:szCs w:val="22"/>
        </w:rPr>
      </w:pPr>
      <w:r>
        <w:rPr>
          <w:szCs w:val="22"/>
        </w:rPr>
        <w:t>Příloha č. 1b</w:t>
      </w:r>
    </w:p>
    <w:p w14:paraId="55C87702" w14:textId="77777777" w:rsidR="00681717" w:rsidRDefault="00681717" w:rsidP="00681717">
      <w:pPr>
        <w:pStyle w:val="RLProhlensmluvnchstran"/>
        <w:rPr>
          <w:szCs w:val="22"/>
        </w:rPr>
      </w:pPr>
      <w:r>
        <w:rPr>
          <w:szCs w:val="22"/>
        </w:rPr>
        <w:t>Katalogový list 2</w:t>
      </w:r>
    </w:p>
    <w:p w14:paraId="068A5AD3" w14:textId="77777777" w:rsidR="00681717" w:rsidRDefault="00681717" w:rsidP="00681717">
      <w:pPr>
        <w:pStyle w:val="RLProhlensmluvnchstran"/>
        <w:rPr>
          <w:szCs w:val="22"/>
        </w:rPr>
      </w:pPr>
      <w:r>
        <w:rPr>
          <w:szCs w:val="22"/>
        </w:rPr>
        <w:t>Mimořádné situace</w:t>
      </w:r>
    </w:p>
    <w:p w14:paraId="04CB14FE" w14:textId="77777777" w:rsidR="00681717" w:rsidRDefault="00681717" w:rsidP="00681717">
      <w:pPr>
        <w:pStyle w:val="RLProhlensmluvnchstran"/>
        <w:rPr>
          <w:b w:val="0"/>
          <w:i/>
          <w:szCs w:val="22"/>
        </w:rPr>
      </w:pPr>
      <w:r>
        <w:rPr>
          <w:b w:val="0"/>
          <w:i/>
          <w:szCs w:val="22"/>
        </w:rPr>
        <w:t xml:space="preserve"> (tvoří samostatný dokument)</w:t>
      </w:r>
    </w:p>
    <w:p w14:paraId="7DF0FA8F" w14:textId="77777777" w:rsidR="00681717" w:rsidRDefault="00681717" w:rsidP="00681717">
      <w:pPr>
        <w:pStyle w:val="RLProhlensmluvnchstran"/>
        <w:jc w:val="both"/>
        <w:rPr>
          <w:szCs w:val="22"/>
        </w:rPr>
      </w:pPr>
    </w:p>
    <w:p w14:paraId="20C9392F" w14:textId="77777777" w:rsidR="00681717" w:rsidRDefault="00681717" w:rsidP="00681717">
      <w:pPr>
        <w:rPr>
          <w:rFonts w:ascii="Calibri" w:hAnsi="Calibri"/>
          <w:b/>
          <w:sz w:val="22"/>
          <w:szCs w:val="22"/>
        </w:rPr>
        <w:sectPr w:rsidR="00681717">
          <w:pgSz w:w="11906" w:h="16838"/>
          <w:pgMar w:top="1418" w:right="1418" w:bottom="1418" w:left="1418" w:header="709" w:footer="709" w:gutter="0"/>
          <w:pgNumType w:start="1"/>
          <w:cols w:space="708"/>
        </w:sectPr>
      </w:pPr>
    </w:p>
    <w:p w14:paraId="62A39604" w14:textId="77777777" w:rsidR="00681717" w:rsidRDefault="00681717" w:rsidP="00681717">
      <w:pPr>
        <w:pStyle w:val="RLProhlensmluvnchstran"/>
        <w:rPr>
          <w:szCs w:val="22"/>
        </w:rPr>
      </w:pPr>
      <w:bookmarkStart w:id="161" w:name="Annex02"/>
      <w:r>
        <w:rPr>
          <w:szCs w:val="22"/>
        </w:rPr>
        <w:lastRenderedPageBreak/>
        <w:t>Příloha č. 2</w:t>
      </w:r>
      <w:bookmarkEnd w:id="161"/>
      <w:r>
        <w:rPr>
          <w:szCs w:val="22"/>
        </w:rPr>
        <w:br/>
        <w:t>Realizační tým</w:t>
      </w:r>
    </w:p>
    <w:p w14:paraId="38BEFE68" w14:textId="77777777" w:rsidR="00681717" w:rsidRDefault="00681717" w:rsidP="00681717">
      <w:pPr>
        <w:pStyle w:val="RLProhlensmluvnchstran"/>
        <w:rPr>
          <w:rFonts w:asciiTheme="minorHAnsi" w:hAnsiTheme="minorHAnsi" w:cstheme="minorHAnsi"/>
          <w:b w:val="0"/>
          <w:color w:val="000000"/>
          <w:szCs w:val="22"/>
          <w:highlight w:val="yellow"/>
        </w:rPr>
      </w:pPr>
    </w:p>
    <w:p w14:paraId="1232A54A" w14:textId="77777777" w:rsidR="00681717" w:rsidRDefault="00681717" w:rsidP="00681717">
      <w:pPr>
        <w:pStyle w:val="RLProhlensmluvnchstran"/>
        <w:rPr>
          <w:rFonts w:cs="Times New Roman"/>
          <w:b w:val="0"/>
          <w:szCs w:val="22"/>
        </w:rPr>
      </w:pPr>
      <w:r>
        <w:rPr>
          <w:rFonts w:asciiTheme="minorHAnsi" w:hAnsiTheme="minorHAnsi" w:cstheme="minorHAnsi"/>
          <w:b w:val="0"/>
          <w:color w:val="000000"/>
          <w:szCs w:val="22"/>
          <w:highlight w:val="yellow"/>
        </w:rPr>
        <w:t>[DOPLNÍ DODAVATEL uvedením požadovaných údajů osob, prostřednictvím kterých prokazoval splnění technické kvalifikace v této části Veřejné zakázky co do níže uvedených rolí]</w:t>
      </w:r>
    </w:p>
    <w:p w14:paraId="3BFBC2A1" w14:textId="77777777" w:rsidR="00681717" w:rsidRDefault="00681717" w:rsidP="00681717">
      <w:pPr>
        <w:pStyle w:val="RLProhlensmluvnchstran"/>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3"/>
        <w:gridCol w:w="5967"/>
      </w:tblGrid>
      <w:tr w:rsidR="00681717" w14:paraId="29362811" w14:textId="77777777" w:rsidTr="00681717">
        <w:tc>
          <w:tcPr>
            <w:tcW w:w="1707" w:type="pct"/>
            <w:tcBorders>
              <w:top w:val="single" w:sz="4" w:space="0" w:color="auto"/>
              <w:left w:val="single" w:sz="4" w:space="0" w:color="auto"/>
              <w:bottom w:val="single" w:sz="4" w:space="0" w:color="auto"/>
              <w:right w:val="single" w:sz="4" w:space="0" w:color="auto"/>
            </w:tcBorders>
            <w:shd w:val="clear" w:color="auto" w:fill="00B050"/>
            <w:vAlign w:val="center"/>
            <w:hideMark/>
          </w:tcPr>
          <w:p w14:paraId="44665D8D" w14:textId="77777777" w:rsidR="00681717" w:rsidRDefault="00681717">
            <w:pPr>
              <w:widowControl w:val="0"/>
              <w:spacing w:line="320" w:lineRule="atLeast"/>
              <w:ind w:left="426"/>
              <w:jc w:val="center"/>
              <w:rPr>
                <w:rFonts w:asciiTheme="minorHAnsi" w:hAnsiTheme="minorHAnsi" w:cstheme="minorHAnsi"/>
                <w:b/>
                <w:sz w:val="22"/>
                <w:szCs w:val="22"/>
              </w:rPr>
            </w:pPr>
            <w:r>
              <w:rPr>
                <w:rFonts w:asciiTheme="minorHAnsi" w:hAnsiTheme="minorHAnsi" w:cstheme="minorHAnsi"/>
                <w:b/>
                <w:sz w:val="22"/>
                <w:szCs w:val="22"/>
              </w:rPr>
              <w:t>Člen realizačního týmu</w:t>
            </w:r>
          </w:p>
        </w:tc>
        <w:tc>
          <w:tcPr>
            <w:tcW w:w="3293" w:type="pct"/>
            <w:tcBorders>
              <w:top w:val="single" w:sz="4" w:space="0" w:color="auto"/>
              <w:left w:val="single" w:sz="4" w:space="0" w:color="auto"/>
              <w:bottom w:val="single" w:sz="4" w:space="0" w:color="auto"/>
              <w:right w:val="single" w:sz="4" w:space="0" w:color="auto"/>
            </w:tcBorders>
            <w:shd w:val="clear" w:color="auto" w:fill="00B050"/>
            <w:vAlign w:val="center"/>
            <w:hideMark/>
          </w:tcPr>
          <w:p w14:paraId="261FB381" w14:textId="77777777" w:rsidR="00681717" w:rsidRDefault="00681717">
            <w:pPr>
              <w:spacing w:line="320" w:lineRule="atLeast"/>
              <w:rPr>
                <w:rFonts w:asciiTheme="minorHAnsi" w:hAnsiTheme="minorHAnsi" w:cstheme="minorHAnsi"/>
                <w:b/>
                <w:sz w:val="22"/>
                <w:szCs w:val="22"/>
              </w:rPr>
            </w:pPr>
            <w:r>
              <w:rPr>
                <w:rFonts w:asciiTheme="minorHAnsi" w:hAnsiTheme="minorHAnsi" w:cstheme="minorHAnsi"/>
                <w:b/>
                <w:sz w:val="22"/>
                <w:szCs w:val="22"/>
              </w:rPr>
              <w:t>Kontaktní údaje</w:t>
            </w:r>
          </w:p>
        </w:tc>
      </w:tr>
      <w:tr w:rsidR="00681717" w14:paraId="0FA04BAD" w14:textId="77777777" w:rsidTr="00681717">
        <w:trPr>
          <w:trHeight w:val="567"/>
        </w:trPr>
        <w:tc>
          <w:tcPr>
            <w:tcW w:w="1707" w:type="pct"/>
            <w:tcBorders>
              <w:top w:val="single" w:sz="4" w:space="0" w:color="auto"/>
              <w:left w:val="single" w:sz="4" w:space="0" w:color="auto"/>
              <w:bottom w:val="single" w:sz="4" w:space="0" w:color="auto"/>
              <w:right w:val="single" w:sz="4" w:space="0" w:color="auto"/>
            </w:tcBorders>
            <w:vAlign w:val="center"/>
            <w:hideMark/>
          </w:tcPr>
          <w:p w14:paraId="1DABE39A" w14:textId="77777777" w:rsidR="00681717" w:rsidRDefault="00681717">
            <w:pPr>
              <w:rPr>
                <w:rFonts w:asciiTheme="minorHAnsi" w:hAnsiTheme="minorHAnsi" w:cstheme="minorHAnsi"/>
                <w:sz w:val="22"/>
                <w:szCs w:val="22"/>
              </w:rPr>
            </w:pPr>
            <w:r>
              <w:rPr>
                <w:rFonts w:asciiTheme="minorHAnsi" w:hAnsiTheme="minorHAnsi" w:cstheme="minorHAnsi"/>
                <w:sz w:val="22"/>
                <w:szCs w:val="22"/>
              </w:rPr>
              <w:t>Vedoucí technik</w:t>
            </w:r>
          </w:p>
        </w:tc>
        <w:tc>
          <w:tcPr>
            <w:tcW w:w="3293" w:type="pct"/>
            <w:tcBorders>
              <w:top w:val="single" w:sz="4" w:space="0" w:color="auto"/>
              <w:left w:val="single" w:sz="4" w:space="0" w:color="auto"/>
              <w:bottom w:val="single" w:sz="4" w:space="0" w:color="auto"/>
              <w:right w:val="single" w:sz="4" w:space="0" w:color="auto"/>
            </w:tcBorders>
            <w:vAlign w:val="center"/>
            <w:hideMark/>
          </w:tcPr>
          <w:p w14:paraId="66475319" w14:textId="77777777" w:rsidR="00681717" w:rsidRDefault="00681717">
            <w:pPr>
              <w:spacing w:before="120" w:line="320" w:lineRule="atLeast"/>
              <w:rPr>
                <w:rFonts w:asciiTheme="minorHAnsi" w:hAnsiTheme="minorHAnsi" w:cstheme="minorHAnsi"/>
                <w:color w:val="000000"/>
                <w:sz w:val="22"/>
                <w:szCs w:val="22"/>
                <w:highlight w:val="yellow"/>
              </w:rPr>
            </w:pPr>
            <w:r>
              <w:rPr>
                <w:rFonts w:asciiTheme="minorHAnsi" w:hAnsiTheme="minorHAnsi" w:cstheme="minorHAnsi"/>
                <w:color w:val="000000"/>
                <w:sz w:val="22"/>
                <w:szCs w:val="22"/>
              </w:rPr>
              <w:t xml:space="preserve">Jméno a příjmení: </w:t>
            </w:r>
            <w:r>
              <w:rPr>
                <w:rFonts w:asciiTheme="minorHAnsi" w:hAnsiTheme="minorHAnsi" w:cstheme="minorHAnsi"/>
                <w:color w:val="000000"/>
                <w:sz w:val="22"/>
                <w:szCs w:val="22"/>
                <w:highlight w:val="yellow"/>
              </w:rPr>
              <w:t>[DOPLNÍ DODAVATEL]</w:t>
            </w:r>
          </w:p>
          <w:p w14:paraId="594BE336" w14:textId="77777777" w:rsidR="00681717" w:rsidRDefault="00681717">
            <w:pPr>
              <w:spacing w:before="120" w:line="320" w:lineRule="atLeast"/>
              <w:rPr>
                <w:rFonts w:asciiTheme="minorHAnsi" w:hAnsiTheme="minorHAnsi" w:cstheme="minorHAnsi"/>
                <w:color w:val="000000"/>
                <w:sz w:val="22"/>
                <w:szCs w:val="22"/>
                <w:highlight w:val="yellow"/>
              </w:rPr>
            </w:pPr>
            <w:r>
              <w:rPr>
                <w:rFonts w:asciiTheme="minorHAnsi" w:hAnsiTheme="minorHAnsi" w:cstheme="minorHAnsi"/>
                <w:color w:val="000000"/>
                <w:sz w:val="22"/>
                <w:szCs w:val="22"/>
              </w:rPr>
              <w:t xml:space="preserve">Telefon: </w:t>
            </w:r>
            <w:r>
              <w:rPr>
                <w:rFonts w:asciiTheme="minorHAnsi" w:hAnsiTheme="minorHAnsi" w:cstheme="minorHAnsi"/>
                <w:color w:val="000000"/>
                <w:sz w:val="22"/>
                <w:szCs w:val="22"/>
                <w:highlight w:val="yellow"/>
              </w:rPr>
              <w:t>[DOPLNÍ DODAVATEL]</w:t>
            </w:r>
          </w:p>
          <w:p w14:paraId="4F58757E" w14:textId="77777777" w:rsidR="00681717" w:rsidRDefault="00681717">
            <w:pPr>
              <w:spacing w:before="120" w:line="320" w:lineRule="atLeast"/>
              <w:rPr>
                <w:rFonts w:asciiTheme="minorHAnsi" w:hAnsiTheme="minorHAnsi" w:cstheme="minorHAnsi"/>
                <w:color w:val="000000"/>
                <w:sz w:val="22"/>
                <w:szCs w:val="22"/>
                <w:highlight w:val="yellow"/>
              </w:rPr>
            </w:pPr>
            <w:r>
              <w:rPr>
                <w:rFonts w:asciiTheme="minorHAnsi" w:hAnsiTheme="minorHAnsi" w:cstheme="minorHAnsi"/>
                <w:color w:val="000000"/>
                <w:sz w:val="22"/>
                <w:szCs w:val="22"/>
              </w:rPr>
              <w:t xml:space="preserve">E-mail: </w:t>
            </w:r>
            <w:r>
              <w:rPr>
                <w:rFonts w:asciiTheme="minorHAnsi" w:hAnsiTheme="minorHAnsi" w:cstheme="minorHAnsi"/>
                <w:color w:val="000000"/>
                <w:sz w:val="22"/>
                <w:szCs w:val="22"/>
                <w:highlight w:val="yellow"/>
              </w:rPr>
              <w:t>[DOPLNÍ DODAVATEL]</w:t>
            </w:r>
          </w:p>
        </w:tc>
      </w:tr>
      <w:tr w:rsidR="00681717" w14:paraId="6937E68B" w14:textId="77777777" w:rsidTr="00681717">
        <w:trPr>
          <w:trHeight w:val="567"/>
        </w:trPr>
        <w:tc>
          <w:tcPr>
            <w:tcW w:w="1707" w:type="pct"/>
            <w:tcBorders>
              <w:top w:val="single" w:sz="4" w:space="0" w:color="auto"/>
              <w:left w:val="single" w:sz="4" w:space="0" w:color="auto"/>
              <w:bottom w:val="single" w:sz="4" w:space="0" w:color="auto"/>
              <w:right w:val="single" w:sz="4" w:space="0" w:color="auto"/>
            </w:tcBorders>
            <w:vAlign w:val="center"/>
            <w:hideMark/>
          </w:tcPr>
          <w:p w14:paraId="1383EAB7" w14:textId="77777777" w:rsidR="00681717" w:rsidRDefault="00681717">
            <w:pPr>
              <w:rPr>
                <w:rFonts w:asciiTheme="minorHAnsi" w:hAnsiTheme="minorHAnsi" w:cstheme="minorHAnsi"/>
                <w:sz w:val="22"/>
                <w:szCs w:val="22"/>
              </w:rPr>
            </w:pPr>
            <w:r>
              <w:rPr>
                <w:rFonts w:asciiTheme="minorHAnsi" w:hAnsiTheme="minorHAnsi" w:cstheme="minorHAnsi"/>
                <w:sz w:val="22"/>
                <w:szCs w:val="22"/>
              </w:rPr>
              <w:t>Dispečer svozu odpadu</w:t>
            </w:r>
          </w:p>
        </w:tc>
        <w:tc>
          <w:tcPr>
            <w:tcW w:w="3293" w:type="pct"/>
            <w:tcBorders>
              <w:top w:val="single" w:sz="4" w:space="0" w:color="auto"/>
              <w:left w:val="single" w:sz="4" w:space="0" w:color="auto"/>
              <w:bottom w:val="single" w:sz="4" w:space="0" w:color="auto"/>
              <w:right w:val="single" w:sz="4" w:space="0" w:color="auto"/>
            </w:tcBorders>
            <w:vAlign w:val="center"/>
            <w:hideMark/>
          </w:tcPr>
          <w:p w14:paraId="46D0312B" w14:textId="77777777" w:rsidR="00681717" w:rsidRDefault="00681717">
            <w:pPr>
              <w:spacing w:before="120" w:line="320" w:lineRule="atLeast"/>
              <w:rPr>
                <w:rFonts w:asciiTheme="minorHAnsi" w:hAnsiTheme="minorHAnsi" w:cstheme="minorHAnsi"/>
                <w:color w:val="000000"/>
                <w:sz w:val="22"/>
                <w:szCs w:val="22"/>
                <w:highlight w:val="yellow"/>
              </w:rPr>
            </w:pPr>
            <w:r>
              <w:rPr>
                <w:rFonts w:asciiTheme="minorHAnsi" w:hAnsiTheme="minorHAnsi" w:cstheme="minorHAnsi"/>
                <w:color w:val="000000"/>
                <w:sz w:val="22"/>
                <w:szCs w:val="22"/>
              </w:rPr>
              <w:t xml:space="preserve">Jméno a příjmení: </w:t>
            </w:r>
            <w:r>
              <w:rPr>
                <w:rFonts w:asciiTheme="minorHAnsi" w:hAnsiTheme="minorHAnsi" w:cstheme="minorHAnsi"/>
                <w:color w:val="000000"/>
                <w:sz w:val="22"/>
                <w:szCs w:val="22"/>
                <w:highlight w:val="yellow"/>
              </w:rPr>
              <w:t>[DOPLNÍ DODAVATEL]</w:t>
            </w:r>
          </w:p>
          <w:p w14:paraId="3BFB0B6C" w14:textId="77777777" w:rsidR="00681717" w:rsidRDefault="00681717">
            <w:pPr>
              <w:spacing w:before="120" w:line="320" w:lineRule="atLeast"/>
              <w:rPr>
                <w:rFonts w:asciiTheme="minorHAnsi" w:hAnsiTheme="minorHAnsi" w:cstheme="minorHAnsi"/>
                <w:color w:val="000000"/>
                <w:sz w:val="22"/>
                <w:szCs w:val="22"/>
                <w:highlight w:val="yellow"/>
              </w:rPr>
            </w:pPr>
            <w:r>
              <w:rPr>
                <w:rFonts w:asciiTheme="minorHAnsi" w:hAnsiTheme="minorHAnsi" w:cstheme="minorHAnsi"/>
                <w:color w:val="000000"/>
                <w:sz w:val="22"/>
                <w:szCs w:val="22"/>
              </w:rPr>
              <w:t xml:space="preserve">Telefon: </w:t>
            </w:r>
            <w:r>
              <w:rPr>
                <w:rFonts w:asciiTheme="minorHAnsi" w:hAnsiTheme="minorHAnsi" w:cstheme="minorHAnsi"/>
                <w:color w:val="000000"/>
                <w:sz w:val="22"/>
                <w:szCs w:val="22"/>
                <w:highlight w:val="yellow"/>
              </w:rPr>
              <w:t>[DOPLNÍ DODAVATEL]</w:t>
            </w:r>
          </w:p>
          <w:p w14:paraId="28F20F0B" w14:textId="77777777" w:rsidR="00681717" w:rsidRDefault="00681717">
            <w:pPr>
              <w:spacing w:before="120" w:line="320" w:lineRule="atLeast"/>
              <w:rPr>
                <w:rFonts w:asciiTheme="minorHAnsi" w:hAnsiTheme="minorHAnsi" w:cstheme="minorHAnsi"/>
                <w:sz w:val="22"/>
                <w:szCs w:val="22"/>
              </w:rPr>
            </w:pPr>
            <w:r>
              <w:rPr>
                <w:rFonts w:asciiTheme="minorHAnsi" w:hAnsiTheme="minorHAnsi" w:cstheme="minorHAnsi"/>
                <w:color w:val="000000"/>
                <w:sz w:val="22"/>
                <w:szCs w:val="22"/>
              </w:rPr>
              <w:t xml:space="preserve">E-mail: </w:t>
            </w:r>
            <w:r>
              <w:rPr>
                <w:rFonts w:asciiTheme="minorHAnsi" w:hAnsiTheme="minorHAnsi" w:cstheme="minorHAnsi"/>
                <w:color w:val="000000"/>
                <w:sz w:val="22"/>
                <w:szCs w:val="22"/>
                <w:highlight w:val="yellow"/>
              </w:rPr>
              <w:t>[DOPLNÍ DODAVATEL]</w:t>
            </w:r>
          </w:p>
        </w:tc>
      </w:tr>
    </w:tbl>
    <w:p w14:paraId="3F7A85D0" w14:textId="77777777" w:rsidR="00681717" w:rsidRDefault="00681717" w:rsidP="00681717">
      <w:pPr>
        <w:rPr>
          <w:szCs w:val="22"/>
        </w:rPr>
        <w:sectPr w:rsidR="00681717">
          <w:pgSz w:w="11906" w:h="16838"/>
          <w:pgMar w:top="1418" w:right="1418" w:bottom="1418" w:left="1418" w:header="709" w:footer="709" w:gutter="0"/>
          <w:pgNumType w:start="1"/>
          <w:cols w:space="708"/>
        </w:sectPr>
      </w:pPr>
      <w:r>
        <w:rPr>
          <w:szCs w:val="22"/>
        </w:rPr>
        <w:br w:type="page"/>
      </w:r>
    </w:p>
    <w:p w14:paraId="5A6C5B92" w14:textId="77777777" w:rsidR="00681717" w:rsidRDefault="00681717" w:rsidP="00681717">
      <w:pPr>
        <w:rPr>
          <w:rFonts w:ascii="Calibri" w:hAnsi="Calibri"/>
          <w:b/>
          <w:sz w:val="22"/>
          <w:szCs w:val="22"/>
        </w:rPr>
      </w:pPr>
    </w:p>
    <w:p w14:paraId="0A01D62C" w14:textId="77777777" w:rsidR="00681717" w:rsidRDefault="00681717" w:rsidP="00681717">
      <w:pPr>
        <w:pStyle w:val="RLProhlensmluvnchstran"/>
        <w:rPr>
          <w:szCs w:val="22"/>
        </w:rPr>
      </w:pPr>
      <w:bookmarkStart w:id="162" w:name="Annex03"/>
      <w:r>
        <w:rPr>
          <w:szCs w:val="22"/>
        </w:rPr>
        <w:t>Příloha č. 3</w:t>
      </w:r>
      <w:bookmarkEnd w:id="162"/>
      <w:r>
        <w:rPr>
          <w:szCs w:val="22"/>
        </w:rPr>
        <w:br/>
        <w:t>Oprávněné osoby</w:t>
      </w:r>
    </w:p>
    <w:p w14:paraId="0381F934" w14:textId="77777777" w:rsidR="00681717" w:rsidRDefault="00681717" w:rsidP="00681717">
      <w:pPr>
        <w:pStyle w:val="RLProhlensmluvnchstran"/>
        <w:jc w:val="both"/>
        <w:rPr>
          <w:szCs w:val="22"/>
        </w:rPr>
      </w:pPr>
    </w:p>
    <w:p w14:paraId="2C42019B" w14:textId="77777777" w:rsidR="00681717" w:rsidRDefault="00681717" w:rsidP="00681717">
      <w:pPr>
        <w:rPr>
          <w:rFonts w:ascii="Calibri" w:hAnsi="Calibri"/>
          <w:b/>
          <w:sz w:val="22"/>
          <w:szCs w:val="22"/>
        </w:rPr>
      </w:pPr>
      <w:r>
        <w:rPr>
          <w:rFonts w:ascii="Calibri" w:hAnsi="Calibri"/>
          <w:b/>
          <w:sz w:val="22"/>
          <w:szCs w:val="22"/>
        </w:rPr>
        <w:t>Za Objednatele:</w:t>
      </w:r>
    </w:p>
    <w:p w14:paraId="7B44563F" w14:textId="77777777" w:rsidR="00681717" w:rsidRDefault="00681717" w:rsidP="00681717">
      <w:pPr>
        <w:rPr>
          <w:rFonts w:ascii="Calibri" w:hAnsi="Calibri"/>
          <w:b/>
          <w:sz w:val="22"/>
          <w:szCs w:val="22"/>
        </w:rPr>
      </w:pPr>
    </w:p>
    <w:p w14:paraId="07AD9EE9" w14:textId="77777777" w:rsidR="00681717" w:rsidRDefault="00681717" w:rsidP="00681717">
      <w:pPr>
        <w:rPr>
          <w:rFonts w:ascii="Calibri" w:hAnsi="Calibri"/>
          <w:sz w:val="22"/>
          <w:szCs w:val="22"/>
          <w:lang w:eastAsia="en-US"/>
        </w:rPr>
      </w:pPr>
      <w:r>
        <w:rPr>
          <w:rFonts w:ascii="Calibri" w:hAnsi="Calibri"/>
          <w:sz w:val="22"/>
          <w:szCs w:val="22"/>
          <w:lang w:eastAsia="en-US"/>
        </w:rPr>
        <w:t>ve věcech smluvních:</w:t>
      </w:r>
    </w:p>
    <w:p w14:paraId="2AB5F30A" w14:textId="77777777" w:rsidR="00681717" w:rsidRDefault="00681717" w:rsidP="00681717">
      <w:pPr>
        <w:rPr>
          <w:rFonts w:ascii="Calibri" w:hAnsi="Calibri"/>
          <w:sz w:val="22"/>
          <w:szCs w:val="22"/>
          <w:lang w:eastAsia="en-US"/>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6164"/>
      </w:tblGrid>
      <w:tr w:rsidR="00681717" w14:paraId="488919FA"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2139886C"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37335D25" w14:textId="77777777" w:rsidR="00681717" w:rsidRDefault="00681717">
            <w:r>
              <w:rPr>
                <w:rFonts w:ascii="Calibri" w:hAnsi="Calibri"/>
                <w:sz w:val="22"/>
                <w:szCs w:val="22"/>
              </w:rPr>
              <w:t xml:space="preserve">PhDr. Ing. Petr Nedvědický </w:t>
            </w:r>
          </w:p>
        </w:tc>
      </w:tr>
      <w:tr w:rsidR="00681717" w14:paraId="74927C0E"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4EB654E0"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14:paraId="43E2F309" w14:textId="77777777" w:rsidR="00681717" w:rsidRDefault="00681717">
            <w:r>
              <w:rPr>
                <w:rFonts w:asciiTheme="minorHAnsi" w:hAnsiTheme="minorHAnsi"/>
                <w:sz w:val="22"/>
                <w:szCs w:val="22"/>
              </w:rPr>
              <w:t>Velká Hradební 2336/8, Ústí nad Labem, PSČ: 401 00</w:t>
            </w:r>
          </w:p>
        </w:tc>
      </w:tr>
      <w:tr w:rsidR="00681717" w14:paraId="5743A36B"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32AE127B"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5B07DA04" w14:textId="77777777" w:rsidR="00681717" w:rsidRDefault="00681717">
            <w:r>
              <w:rPr>
                <w:rFonts w:ascii="Calibri" w:hAnsi="Calibri"/>
                <w:sz w:val="22"/>
                <w:szCs w:val="22"/>
              </w:rPr>
              <w:t>primator@mag-ul.cz</w:t>
            </w:r>
          </w:p>
        </w:tc>
      </w:tr>
      <w:tr w:rsidR="00681717" w14:paraId="51FF38FF"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58E12326"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500E5C7E" w14:textId="77777777" w:rsidR="00681717" w:rsidRDefault="00681717">
            <w:r>
              <w:rPr>
                <w:rFonts w:ascii="Calibri" w:hAnsi="Calibri"/>
                <w:sz w:val="22"/>
                <w:szCs w:val="22"/>
              </w:rPr>
              <w:t>475 271 111</w:t>
            </w:r>
          </w:p>
        </w:tc>
      </w:tr>
    </w:tbl>
    <w:p w14:paraId="473A65B4" w14:textId="77777777" w:rsidR="00681717" w:rsidRDefault="00681717" w:rsidP="00681717">
      <w:pPr>
        <w:rPr>
          <w:rFonts w:ascii="Calibri" w:hAnsi="Calibri"/>
          <w:sz w:val="22"/>
          <w:szCs w:val="22"/>
        </w:rPr>
      </w:pPr>
    </w:p>
    <w:p w14:paraId="265C86C7" w14:textId="77777777" w:rsidR="00681717" w:rsidRDefault="00681717" w:rsidP="00681717">
      <w:pPr>
        <w:rPr>
          <w:rFonts w:ascii="Calibri" w:hAnsi="Calibri"/>
          <w:sz w:val="22"/>
          <w:szCs w:val="22"/>
        </w:rPr>
      </w:pPr>
      <w:r>
        <w:rPr>
          <w:rFonts w:ascii="Calibri" w:hAnsi="Calibri"/>
          <w:sz w:val="22"/>
          <w:szCs w:val="22"/>
        </w:rPr>
        <w:t>ve věcech technických a realizačních:</w:t>
      </w:r>
    </w:p>
    <w:p w14:paraId="46AB58B5" w14:textId="77777777" w:rsidR="00681717" w:rsidRDefault="00681717" w:rsidP="00681717">
      <w:pPr>
        <w:rPr>
          <w:rFonts w:ascii="Calibri" w:hAnsi="Calibri"/>
          <w:b/>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6173"/>
      </w:tblGrid>
      <w:tr w:rsidR="00681717" w14:paraId="394C9A6A"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3676FE7B"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0E0D8FA6" w14:textId="77777777" w:rsidR="00681717" w:rsidRDefault="00681717">
            <w:pPr>
              <w:rPr>
                <w:rFonts w:ascii="Calibri" w:hAnsi="Calibri" w:cs="Courier New"/>
                <w:sz w:val="22"/>
                <w:szCs w:val="22"/>
              </w:rPr>
            </w:pPr>
            <w:r>
              <w:rPr>
                <w:rFonts w:ascii="Calibri" w:hAnsi="Calibri"/>
                <w:sz w:val="22"/>
                <w:szCs w:val="22"/>
              </w:rPr>
              <w:t>Ing. Simona Karpíšková</w:t>
            </w:r>
          </w:p>
        </w:tc>
      </w:tr>
      <w:tr w:rsidR="00681717" w14:paraId="14EA32A2"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4ACC9672"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14:paraId="25B46743" w14:textId="77777777" w:rsidR="00681717" w:rsidRDefault="00681717">
            <w:pPr>
              <w:rPr>
                <w:rFonts w:ascii="Calibri" w:hAnsi="Calibri" w:cs="Courier New"/>
                <w:sz w:val="22"/>
                <w:szCs w:val="22"/>
              </w:rPr>
            </w:pPr>
            <w:r>
              <w:rPr>
                <w:rFonts w:asciiTheme="minorHAnsi" w:hAnsiTheme="minorHAnsi"/>
                <w:sz w:val="22"/>
                <w:szCs w:val="22"/>
              </w:rPr>
              <w:t>Velká Hradební 2336/8, Ústí nad Labem, PSČ: 401 00</w:t>
            </w:r>
          </w:p>
        </w:tc>
      </w:tr>
      <w:tr w:rsidR="00681717" w14:paraId="4EF35A3E"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77A53AA7"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18C815A7" w14:textId="77777777" w:rsidR="00681717" w:rsidRDefault="00681717">
            <w:pPr>
              <w:rPr>
                <w:rFonts w:ascii="Calibri" w:hAnsi="Calibri" w:cs="Courier New"/>
                <w:sz w:val="22"/>
                <w:szCs w:val="22"/>
              </w:rPr>
            </w:pPr>
            <w:r>
              <w:rPr>
                <w:rFonts w:ascii="Calibri" w:hAnsi="Calibri"/>
                <w:sz w:val="22"/>
                <w:szCs w:val="22"/>
              </w:rPr>
              <w:t>simona.karpiskova@mag-ul.cz</w:t>
            </w:r>
          </w:p>
        </w:tc>
      </w:tr>
      <w:tr w:rsidR="00681717" w14:paraId="340E28E4"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68D9EDAA"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0B7F773D" w14:textId="77777777" w:rsidR="00681717" w:rsidRDefault="00681717">
            <w:pPr>
              <w:rPr>
                <w:rFonts w:ascii="Calibri" w:hAnsi="Calibri" w:cs="Courier New"/>
                <w:sz w:val="22"/>
                <w:szCs w:val="22"/>
              </w:rPr>
            </w:pPr>
            <w:r>
              <w:rPr>
                <w:rFonts w:ascii="Calibri" w:hAnsi="Calibri"/>
                <w:sz w:val="22"/>
                <w:szCs w:val="22"/>
              </w:rPr>
              <w:t>475 271 710, 725 024 369</w:t>
            </w:r>
          </w:p>
        </w:tc>
      </w:tr>
    </w:tbl>
    <w:p w14:paraId="1E43827B" w14:textId="77777777" w:rsidR="00681717" w:rsidRDefault="00681717" w:rsidP="00681717">
      <w:pPr>
        <w:rPr>
          <w:rFonts w:ascii="Calibri" w:hAnsi="Calibri"/>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3"/>
        <w:gridCol w:w="6170"/>
      </w:tblGrid>
      <w:tr w:rsidR="00681717" w14:paraId="67CAF75D"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1EF15F62"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2CE4FD02" w14:textId="77777777" w:rsidR="00681717" w:rsidRDefault="00681717">
            <w:pPr>
              <w:rPr>
                <w:rFonts w:ascii="Calibri" w:hAnsi="Calibri" w:cs="Courier New"/>
                <w:sz w:val="22"/>
                <w:szCs w:val="22"/>
              </w:rPr>
            </w:pPr>
            <w:r>
              <w:rPr>
                <w:rFonts w:ascii="Calibri" w:hAnsi="Calibri"/>
                <w:sz w:val="22"/>
                <w:szCs w:val="22"/>
              </w:rPr>
              <w:t>Ing. Miroslav Pihera</w:t>
            </w:r>
          </w:p>
        </w:tc>
      </w:tr>
      <w:tr w:rsidR="00681717" w14:paraId="7887A016"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7080891E"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14:paraId="0E19380A" w14:textId="77777777" w:rsidR="00681717" w:rsidRDefault="00681717">
            <w:pPr>
              <w:rPr>
                <w:rFonts w:ascii="Calibri" w:hAnsi="Calibri" w:cs="Courier New"/>
                <w:sz w:val="22"/>
                <w:szCs w:val="22"/>
              </w:rPr>
            </w:pPr>
            <w:r>
              <w:rPr>
                <w:rFonts w:asciiTheme="minorHAnsi" w:hAnsiTheme="minorHAnsi"/>
                <w:sz w:val="22"/>
                <w:szCs w:val="22"/>
              </w:rPr>
              <w:t>Velká Hradební 2336/8, Ústí nad Labem, PSČ: 401 00</w:t>
            </w:r>
          </w:p>
        </w:tc>
      </w:tr>
      <w:tr w:rsidR="00681717" w14:paraId="29124BAA"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06155EA3"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7CDC4364" w14:textId="77777777" w:rsidR="00681717" w:rsidRDefault="00681717">
            <w:pPr>
              <w:rPr>
                <w:rFonts w:ascii="Calibri" w:hAnsi="Calibri" w:cs="Courier New"/>
                <w:sz w:val="22"/>
                <w:szCs w:val="22"/>
              </w:rPr>
            </w:pPr>
            <w:r>
              <w:rPr>
                <w:rFonts w:ascii="Calibri" w:hAnsi="Calibri"/>
                <w:sz w:val="22"/>
                <w:szCs w:val="22"/>
              </w:rPr>
              <w:t>miroslav.pihera@mag-ul.cz</w:t>
            </w:r>
          </w:p>
        </w:tc>
      </w:tr>
      <w:tr w:rsidR="00681717" w14:paraId="30230BC0"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3DED87CF"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5C7FDBE0" w14:textId="77777777" w:rsidR="00681717" w:rsidRDefault="00681717">
            <w:pPr>
              <w:rPr>
                <w:rFonts w:ascii="Calibri" w:hAnsi="Calibri" w:cs="Courier New"/>
                <w:sz w:val="22"/>
                <w:szCs w:val="22"/>
              </w:rPr>
            </w:pPr>
            <w:r>
              <w:rPr>
                <w:rFonts w:ascii="Calibri" w:hAnsi="Calibri"/>
                <w:sz w:val="22"/>
                <w:szCs w:val="22"/>
              </w:rPr>
              <w:t>475 271 708, 725 462 669</w:t>
            </w:r>
          </w:p>
        </w:tc>
      </w:tr>
    </w:tbl>
    <w:p w14:paraId="4B868364" w14:textId="77777777" w:rsidR="00681717" w:rsidRDefault="00681717" w:rsidP="00681717">
      <w:pPr>
        <w:rPr>
          <w:rFonts w:ascii="Calibri" w:hAnsi="Calibri"/>
          <w:sz w:val="22"/>
          <w:szCs w:val="22"/>
        </w:rPr>
      </w:pPr>
    </w:p>
    <w:p w14:paraId="17232CEF" w14:textId="77777777" w:rsidR="00681717" w:rsidRDefault="00681717" w:rsidP="00681717">
      <w:pPr>
        <w:rPr>
          <w:rFonts w:ascii="Calibri" w:hAnsi="Calibri"/>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6173"/>
      </w:tblGrid>
      <w:tr w:rsidR="00681717" w14:paraId="2FC4408E"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3B7F89BE"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26D40B5A" w14:textId="77777777" w:rsidR="00681717" w:rsidRDefault="00681717">
            <w:pPr>
              <w:rPr>
                <w:rFonts w:ascii="Calibri" w:hAnsi="Calibri" w:cs="Courier New"/>
                <w:sz w:val="22"/>
                <w:szCs w:val="22"/>
              </w:rPr>
            </w:pPr>
            <w:r>
              <w:rPr>
                <w:rFonts w:ascii="Calibri" w:hAnsi="Calibri"/>
                <w:sz w:val="22"/>
                <w:szCs w:val="22"/>
              </w:rPr>
              <w:t>Ing. Vladislava Stránská</w:t>
            </w:r>
          </w:p>
        </w:tc>
      </w:tr>
      <w:tr w:rsidR="00681717" w14:paraId="78493680"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16ED5EA8"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14:paraId="2B55090E" w14:textId="77777777" w:rsidR="00681717" w:rsidRDefault="00681717">
            <w:pPr>
              <w:rPr>
                <w:rFonts w:ascii="Calibri" w:hAnsi="Calibri" w:cs="Courier New"/>
                <w:sz w:val="22"/>
                <w:szCs w:val="22"/>
              </w:rPr>
            </w:pPr>
            <w:r>
              <w:rPr>
                <w:rFonts w:asciiTheme="minorHAnsi" w:hAnsiTheme="minorHAnsi"/>
                <w:sz w:val="22"/>
                <w:szCs w:val="22"/>
              </w:rPr>
              <w:t>Velká Hradební 2336/8, Ústí nad Labem, PSČ: 401 00</w:t>
            </w:r>
          </w:p>
        </w:tc>
      </w:tr>
      <w:tr w:rsidR="00681717" w14:paraId="58FC673F"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2BBCB33A"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0134931D" w14:textId="77777777" w:rsidR="00681717" w:rsidRDefault="00681717">
            <w:pPr>
              <w:rPr>
                <w:rFonts w:ascii="Calibri" w:hAnsi="Calibri" w:cs="Courier New"/>
                <w:sz w:val="22"/>
                <w:szCs w:val="22"/>
              </w:rPr>
            </w:pPr>
            <w:r>
              <w:rPr>
                <w:rFonts w:ascii="Calibri" w:hAnsi="Calibri"/>
                <w:sz w:val="22"/>
                <w:szCs w:val="22"/>
              </w:rPr>
              <w:t>Vladislava.stranska@mag-ul.cz</w:t>
            </w:r>
          </w:p>
        </w:tc>
      </w:tr>
      <w:tr w:rsidR="00681717" w14:paraId="38596F0A"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6611C011"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52022BDC" w14:textId="77777777" w:rsidR="00681717" w:rsidRDefault="00681717">
            <w:pPr>
              <w:rPr>
                <w:rFonts w:ascii="Calibri" w:hAnsi="Calibri" w:cs="Courier New"/>
                <w:sz w:val="22"/>
                <w:szCs w:val="22"/>
              </w:rPr>
            </w:pPr>
            <w:r>
              <w:rPr>
                <w:rFonts w:ascii="Calibri" w:hAnsi="Calibri"/>
                <w:sz w:val="22"/>
                <w:szCs w:val="22"/>
              </w:rPr>
              <w:t>475 271 705, 723 374 851</w:t>
            </w:r>
          </w:p>
        </w:tc>
      </w:tr>
    </w:tbl>
    <w:p w14:paraId="5A059D7C" w14:textId="77777777" w:rsidR="00681717" w:rsidRDefault="00681717" w:rsidP="00681717">
      <w:pPr>
        <w:rPr>
          <w:rFonts w:ascii="Calibri" w:hAnsi="Calibri"/>
          <w:sz w:val="22"/>
          <w:szCs w:val="22"/>
        </w:rPr>
      </w:pPr>
    </w:p>
    <w:p w14:paraId="2477897F" w14:textId="77777777" w:rsidR="00681717" w:rsidRDefault="00681717" w:rsidP="00681717">
      <w:pPr>
        <w:rPr>
          <w:rFonts w:ascii="Calibri" w:hAnsi="Calibri"/>
          <w:sz w:val="22"/>
          <w:szCs w:val="22"/>
        </w:rPr>
      </w:pPr>
      <w:r>
        <w:rPr>
          <w:rFonts w:ascii="Calibri" w:hAnsi="Calibri"/>
          <w:sz w:val="22"/>
          <w:szCs w:val="22"/>
        </w:rPr>
        <w:t>Trvalý technický dozor:</w:t>
      </w:r>
    </w:p>
    <w:p w14:paraId="18E292BF" w14:textId="77777777" w:rsidR="00681717" w:rsidRDefault="00681717" w:rsidP="00681717">
      <w:pPr>
        <w:rPr>
          <w:rFonts w:ascii="Calibri" w:hAnsi="Calibri"/>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3"/>
        <w:gridCol w:w="6170"/>
      </w:tblGrid>
      <w:tr w:rsidR="00681717" w14:paraId="429F37BC"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47247969"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5D528AAF" w14:textId="77777777" w:rsidR="00681717" w:rsidRDefault="00681717">
            <w:pPr>
              <w:rPr>
                <w:rFonts w:ascii="Calibri" w:hAnsi="Calibri" w:cs="Courier New"/>
                <w:sz w:val="22"/>
                <w:szCs w:val="22"/>
              </w:rPr>
            </w:pPr>
            <w:r>
              <w:rPr>
                <w:rFonts w:ascii="Calibri" w:hAnsi="Calibri"/>
                <w:sz w:val="22"/>
                <w:szCs w:val="22"/>
              </w:rPr>
              <w:t>Ing. Miroslav Pihera</w:t>
            </w:r>
          </w:p>
        </w:tc>
      </w:tr>
      <w:tr w:rsidR="00681717" w14:paraId="699FCCF4"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712A112B"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14:paraId="75E191B5" w14:textId="77777777" w:rsidR="00681717" w:rsidRDefault="00681717">
            <w:pPr>
              <w:rPr>
                <w:rFonts w:ascii="Calibri" w:hAnsi="Calibri" w:cs="Courier New"/>
                <w:sz w:val="22"/>
                <w:szCs w:val="22"/>
              </w:rPr>
            </w:pPr>
            <w:r>
              <w:rPr>
                <w:rFonts w:asciiTheme="minorHAnsi" w:hAnsiTheme="minorHAnsi"/>
                <w:sz w:val="22"/>
                <w:szCs w:val="22"/>
              </w:rPr>
              <w:t>Velká Hradební 2336/8, Ústí nad Labem, PSČ: 401 00</w:t>
            </w:r>
          </w:p>
        </w:tc>
      </w:tr>
      <w:tr w:rsidR="00681717" w14:paraId="16A10E47"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3286A4C0"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726B3A1B" w14:textId="77777777" w:rsidR="00681717" w:rsidRDefault="00681717">
            <w:pPr>
              <w:rPr>
                <w:rFonts w:ascii="Calibri" w:hAnsi="Calibri" w:cs="Courier New"/>
                <w:sz w:val="22"/>
                <w:szCs w:val="22"/>
              </w:rPr>
            </w:pPr>
            <w:r>
              <w:rPr>
                <w:rFonts w:ascii="Calibri" w:hAnsi="Calibri"/>
                <w:sz w:val="22"/>
                <w:szCs w:val="22"/>
              </w:rPr>
              <w:t>miroslav.pihera@mag-ul.cz</w:t>
            </w:r>
          </w:p>
        </w:tc>
      </w:tr>
      <w:tr w:rsidR="00681717" w14:paraId="40EAC8F8"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3BAD85FF"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0AFA5710" w14:textId="77777777" w:rsidR="00681717" w:rsidRDefault="00681717">
            <w:pPr>
              <w:rPr>
                <w:rFonts w:ascii="Calibri" w:hAnsi="Calibri" w:cs="Courier New"/>
                <w:sz w:val="22"/>
                <w:szCs w:val="22"/>
              </w:rPr>
            </w:pPr>
            <w:r>
              <w:rPr>
                <w:rFonts w:ascii="Calibri" w:hAnsi="Calibri"/>
                <w:sz w:val="22"/>
                <w:szCs w:val="22"/>
              </w:rPr>
              <w:t>475 271 708, 725 462 669</w:t>
            </w:r>
          </w:p>
        </w:tc>
      </w:tr>
    </w:tbl>
    <w:p w14:paraId="0A2CA8DD" w14:textId="77777777" w:rsidR="00681717" w:rsidRDefault="00681717" w:rsidP="00681717">
      <w:pPr>
        <w:rPr>
          <w:rFonts w:ascii="Calibri" w:hAnsi="Calibri"/>
          <w:sz w:val="22"/>
          <w:szCs w:val="22"/>
        </w:rPr>
      </w:pPr>
    </w:p>
    <w:p w14:paraId="6E56E6CC" w14:textId="77777777" w:rsidR="00681717" w:rsidRDefault="00681717" w:rsidP="00681717">
      <w:pPr>
        <w:rPr>
          <w:rFonts w:ascii="Calibri" w:hAnsi="Calibri"/>
          <w:sz w:val="22"/>
          <w:szCs w:val="22"/>
        </w:rPr>
      </w:pPr>
      <w:r>
        <w:rPr>
          <w:rFonts w:ascii="Calibri" w:hAnsi="Calibri"/>
          <w:sz w:val="22"/>
          <w:szCs w:val="22"/>
        </w:rPr>
        <w:br w:type="page"/>
      </w:r>
    </w:p>
    <w:p w14:paraId="16E10903" w14:textId="77777777" w:rsidR="00681717" w:rsidRDefault="00681717" w:rsidP="00681717">
      <w:pPr>
        <w:rPr>
          <w:rFonts w:ascii="Calibri" w:hAnsi="Calibri"/>
          <w:sz w:val="22"/>
          <w:szCs w:val="22"/>
        </w:rPr>
      </w:pPr>
    </w:p>
    <w:p w14:paraId="522376F4" w14:textId="77777777" w:rsidR="00681717" w:rsidRDefault="00681717" w:rsidP="00681717">
      <w:pPr>
        <w:rPr>
          <w:rFonts w:ascii="Calibri" w:hAnsi="Calibri"/>
          <w:b/>
          <w:sz w:val="22"/>
          <w:szCs w:val="22"/>
        </w:rPr>
      </w:pPr>
      <w:r>
        <w:rPr>
          <w:rFonts w:ascii="Calibri" w:hAnsi="Calibri"/>
          <w:b/>
          <w:sz w:val="22"/>
          <w:szCs w:val="22"/>
        </w:rPr>
        <w:t>Za Poskytovatele:</w:t>
      </w:r>
    </w:p>
    <w:p w14:paraId="359757B1" w14:textId="77777777" w:rsidR="00681717" w:rsidRDefault="00681717" w:rsidP="00681717">
      <w:pPr>
        <w:rPr>
          <w:rFonts w:ascii="Calibri" w:hAnsi="Calibri"/>
          <w:sz w:val="22"/>
          <w:szCs w:val="22"/>
          <w:lang w:eastAsia="en-US"/>
        </w:rPr>
      </w:pPr>
    </w:p>
    <w:p w14:paraId="0A0BEE1B" w14:textId="77777777" w:rsidR="00681717" w:rsidRDefault="00681717" w:rsidP="00681717">
      <w:pPr>
        <w:rPr>
          <w:rFonts w:ascii="Calibri" w:hAnsi="Calibri"/>
          <w:sz w:val="22"/>
          <w:szCs w:val="22"/>
          <w:lang w:eastAsia="en-US"/>
        </w:rPr>
      </w:pPr>
      <w:r>
        <w:rPr>
          <w:rFonts w:ascii="Calibri" w:hAnsi="Calibri"/>
          <w:sz w:val="22"/>
          <w:szCs w:val="22"/>
          <w:lang w:eastAsia="en-US"/>
        </w:rPr>
        <w:t xml:space="preserve">ve věcech smluvních: </w:t>
      </w:r>
    </w:p>
    <w:p w14:paraId="06BA3C42" w14:textId="77777777" w:rsidR="00681717" w:rsidRDefault="00681717" w:rsidP="00681717">
      <w:pPr>
        <w:rPr>
          <w:rFonts w:ascii="Calibri" w:hAnsi="Calibri"/>
          <w:sz w:val="22"/>
          <w:szCs w:val="22"/>
          <w:lang w:eastAsia="en-US"/>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6162"/>
      </w:tblGrid>
      <w:tr w:rsidR="00681717" w14:paraId="7B5570E1"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31A6572A"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556AC005"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30C45ABD"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17D86B9D"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14:paraId="64A533E2" w14:textId="77777777" w:rsidR="00681717" w:rsidRDefault="00681717">
            <w:pPr>
              <w:rPr>
                <w:rFonts w:ascii="Calibri" w:hAnsi="Calibri"/>
                <w:sz w:val="22"/>
                <w:szCs w:val="22"/>
              </w:rPr>
            </w:pPr>
            <w:r>
              <w:rPr>
                <w:rFonts w:ascii="Calibri" w:hAnsi="Calibri"/>
                <w:sz w:val="22"/>
                <w:szCs w:val="22"/>
                <w:highlight w:val="yellow"/>
              </w:rPr>
              <w:t>[DOPLNÍ DODAVATEL]</w:t>
            </w:r>
          </w:p>
        </w:tc>
      </w:tr>
      <w:tr w:rsidR="00681717" w14:paraId="0F69F989"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77D9E53D"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7D3C5A87" w14:textId="77777777" w:rsidR="00681717" w:rsidRDefault="00681717">
            <w:pPr>
              <w:rPr>
                <w:rFonts w:ascii="Calibri" w:hAnsi="Calibri"/>
                <w:sz w:val="22"/>
                <w:szCs w:val="22"/>
              </w:rPr>
            </w:pPr>
            <w:r>
              <w:rPr>
                <w:rFonts w:ascii="Calibri" w:hAnsi="Calibri"/>
                <w:sz w:val="22"/>
                <w:szCs w:val="22"/>
                <w:highlight w:val="yellow"/>
              </w:rPr>
              <w:t>[DOPLNÍ DODAVATEL]</w:t>
            </w:r>
          </w:p>
        </w:tc>
      </w:tr>
      <w:tr w:rsidR="00681717" w14:paraId="6EAEE11F"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6F96C66C"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06470C48" w14:textId="77777777" w:rsidR="00681717" w:rsidRDefault="00681717">
            <w:pPr>
              <w:rPr>
                <w:rFonts w:ascii="Calibri" w:hAnsi="Calibri"/>
                <w:sz w:val="22"/>
                <w:szCs w:val="22"/>
              </w:rPr>
            </w:pPr>
            <w:r>
              <w:rPr>
                <w:rFonts w:ascii="Calibri" w:hAnsi="Calibri"/>
                <w:sz w:val="22"/>
                <w:szCs w:val="22"/>
                <w:highlight w:val="yellow"/>
              </w:rPr>
              <w:t>[DOPLNÍ DODAVATEL]</w:t>
            </w:r>
          </w:p>
        </w:tc>
      </w:tr>
      <w:tr w:rsidR="00681717" w14:paraId="5BF91FC8"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45FF6097"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Fax</w:t>
            </w:r>
          </w:p>
        </w:tc>
        <w:tc>
          <w:tcPr>
            <w:tcW w:w="6343" w:type="dxa"/>
            <w:tcBorders>
              <w:top w:val="single" w:sz="4" w:space="0" w:color="auto"/>
              <w:left w:val="single" w:sz="4" w:space="0" w:color="auto"/>
              <w:bottom w:val="single" w:sz="4" w:space="0" w:color="auto"/>
              <w:right w:val="single" w:sz="4" w:space="0" w:color="auto"/>
            </w:tcBorders>
            <w:hideMark/>
          </w:tcPr>
          <w:p w14:paraId="71296448" w14:textId="77777777" w:rsidR="00681717" w:rsidRDefault="00681717">
            <w:pPr>
              <w:rPr>
                <w:rFonts w:ascii="Calibri" w:hAnsi="Calibri"/>
                <w:sz w:val="22"/>
                <w:szCs w:val="22"/>
              </w:rPr>
            </w:pPr>
            <w:r>
              <w:rPr>
                <w:rFonts w:ascii="Calibri" w:hAnsi="Calibri"/>
                <w:sz w:val="22"/>
                <w:szCs w:val="22"/>
                <w:highlight w:val="yellow"/>
              </w:rPr>
              <w:t>[DOPLNÍ DODAVATEL]</w:t>
            </w:r>
          </w:p>
        </w:tc>
      </w:tr>
    </w:tbl>
    <w:p w14:paraId="7F451EC8" w14:textId="77777777" w:rsidR="00681717" w:rsidRDefault="00681717" w:rsidP="00681717">
      <w:pPr>
        <w:rPr>
          <w:rFonts w:ascii="Calibri" w:hAnsi="Calibri"/>
          <w:sz w:val="22"/>
          <w:szCs w:val="22"/>
        </w:rPr>
      </w:pPr>
    </w:p>
    <w:p w14:paraId="19BAEAC6" w14:textId="77777777" w:rsidR="00681717" w:rsidRDefault="00681717" w:rsidP="00681717">
      <w:pPr>
        <w:rPr>
          <w:rFonts w:ascii="Calibri" w:hAnsi="Calibri"/>
          <w:sz w:val="22"/>
          <w:szCs w:val="22"/>
        </w:rPr>
      </w:pPr>
      <w:r>
        <w:rPr>
          <w:rFonts w:ascii="Calibri" w:hAnsi="Calibri"/>
          <w:sz w:val="22"/>
          <w:szCs w:val="22"/>
        </w:rPr>
        <w:t>ve věcech technických a realizačních:</w:t>
      </w:r>
    </w:p>
    <w:p w14:paraId="32CD7B2F" w14:textId="77777777" w:rsidR="00681717" w:rsidRDefault="00681717" w:rsidP="00681717">
      <w:pPr>
        <w:rPr>
          <w:rFonts w:ascii="Calibri" w:hAnsi="Calibri"/>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6162"/>
      </w:tblGrid>
      <w:tr w:rsidR="00681717" w14:paraId="5F8D2862"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0FFB77F8"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3D3619EB"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5FF04089"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4553138A"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14:paraId="1F216A1B"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030F6801"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1EE8A07D"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5D619148"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07724DD5"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0115909C"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33596487"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24E847C5"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47208CF4"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Fax</w:t>
            </w:r>
          </w:p>
        </w:tc>
        <w:tc>
          <w:tcPr>
            <w:tcW w:w="6343" w:type="dxa"/>
            <w:tcBorders>
              <w:top w:val="single" w:sz="4" w:space="0" w:color="auto"/>
              <w:left w:val="single" w:sz="4" w:space="0" w:color="auto"/>
              <w:bottom w:val="single" w:sz="4" w:space="0" w:color="auto"/>
              <w:right w:val="single" w:sz="4" w:space="0" w:color="auto"/>
            </w:tcBorders>
            <w:hideMark/>
          </w:tcPr>
          <w:p w14:paraId="46CC410C"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bl>
    <w:p w14:paraId="7E16254F" w14:textId="77777777" w:rsidR="00681717" w:rsidRDefault="00681717" w:rsidP="00681717">
      <w:pPr>
        <w:rPr>
          <w:rFonts w:ascii="Calibri" w:hAnsi="Calibri"/>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6162"/>
      </w:tblGrid>
      <w:tr w:rsidR="00681717" w14:paraId="1135C196"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32A23240"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136E801E"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423850A3"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5650644B"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14:paraId="6524720D"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4053D2FA"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057A56FC"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4167A5E3"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38AA9236"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6AD18EAB"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045B2BC3"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7D890ED6"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02B7E834"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Fax</w:t>
            </w:r>
          </w:p>
        </w:tc>
        <w:tc>
          <w:tcPr>
            <w:tcW w:w="6343" w:type="dxa"/>
            <w:tcBorders>
              <w:top w:val="single" w:sz="4" w:space="0" w:color="auto"/>
              <w:left w:val="single" w:sz="4" w:space="0" w:color="auto"/>
              <w:bottom w:val="single" w:sz="4" w:space="0" w:color="auto"/>
              <w:right w:val="single" w:sz="4" w:space="0" w:color="auto"/>
            </w:tcBorders>
            <w:hideMark/>
          </w:tcPr>
          <w:p w14:paraId="6453CA69"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bl>
    <w:p w14:paraId="0E0B1FC8" w14:textId="77777777" w:rsidR="00681717" w:rsidRDefault="00681717" w:rsidP="00681717">
      <w:pPr>
        <w:rPr>
          <w:rFonts w:ascii="Calibri" w:hAnsi="Calibri"/>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6162"/>
      </w:tblGrid>
      <w:tr w:rsidR="00681717" w14:paraId="0D1EC103"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5BCEEED5"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2CAD3D8B"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5D0F43EE"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6FDF3673"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14:paraId="6138D9FA"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279E91D2"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2DADE1D2"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02BCFF66"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0DE5BC73"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094CEDC0"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67499BAA"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24A4068B"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417B4CA3"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Fax</w:t>
            </w:r>
          </w:p>
        </w:tc>
        <w:tc>
          <w:tcPr>
            <w:tcW w:w="6343" w:type="dxa"/>
            <w:tcBorders>
              <w:top w:val="single" w:sz="4" w:space="0" w:color="auto"/>
              <w:left w:val="single" w:sz="4" w:space="0" w:color="auto"/>
              <w:bottom w:val="single" w:sz="4" w:space="0" w:color="auto"/>
              <w:right w:val="single" w:sz="4" w:space="0" w:color="auto"/>
            </w:tcBorders>
            <w:hideMark/>
          </w:tcPr>
          <w:p w14:paraId="3237E048"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bl>
    <w:p w14:paraId="439BDAE9" w14:textId="77777777" w:rsidR="00681717" w:rsidRDefault="00681717" w:rsidP="00681717">
      <w:pPr>
        <w:rPr>
          <w:rFonts w:ascii="Calibri" w:hAnsi="Calibri"/>
          <w:szCs w:val="22"/>
        </w:rPr>
      </w:pPr>
    </w:p>
    <w:p w14:paraId="4D2A035F" w14:textId="77777777" w:rsidR="00681717" w:rsidRDefault="00681717" w:rsidP="00681717">
      <w:pPr>
        <w:rPr>
          <w:rFonts w:ascii="Calibri" w:hAnsi="Calibri"/>
          <w:szCs w:val="22"/>
        </w:rPr>
      </w:pPr>
    </w:p>
    <w:p w14:paraId="5FD02E79" w14:textId="77777777" w:rsidR="00681717" w:rsidRDefault="00681717" w:rsidP="00681717">
      <w:pPr>
        <w:rPr>
          <w:rFonts w:ascii="Calibri" w:hAnsi="Calibri"/>
          <w:b/>
          <w:sz w:val="22"/>
          <w:szCs w:val="22"/>
        </w:rPr>
        <w:sectPr w:rsidR="00681717">
          <w:pgSz w:w="11906" w:h="16838"/>
          <w:pgMar w:top="1418" w:right="1418" w:bottom="1418" w:left="1418" w:header="709" w:footer="709" w:gutter="0"/>
          <w:pgNumType w:start="1"/>
          <w:cols w:space="708"/>
        </w:sectPr>
      </w:pPr>
    </w:p>
    <w:p w14:paraId="5093C56D" w14:textId="77777777" w:rsidR="00681717" w:rsidRDefault="00681717" w:rsidP="00681717">
      <w:pPr>
        <w:pStyle w:val="RLProhlensmluvnchstran"/>
        <w:rPr>
          <w:szCs w:val="22"/>
        </w:rPr>
      </w:pPr>
      <w:bookmarkStart w:id="163" w:name="Annex04"/>
      <w:r>
        <w:rPr>
          <w:szCs w:val="22"/>
        </w:rPr>
        <w:lastRenderedPageBreak/>
        <w:t>Příloha č. 4</w:t>
      </w:r>
      <w:r>
        <w:rPr>
          <w:szCs w:val="22"/>
        </w:rPr>
        <w:br/>
      </w:r>
      <w:bookmarkEnd w:id="163"/>
      <w:r>
        <w:rPr>
          <w:szCs w:val="22"/>
        </w:rPr>
        <w:t>Seznam poddodavatelů</w:t>
      </w:r>
    </w:p>
    <w:p w14:paraId="5009CEE6" w14:textId="77777777" w:rsidR="00681717" w:rsidRDefault="00681717" w:rsidP="00681717">
      <w:pPr>
        <w:rPr>
          <w:rFonts w:ascii="Calibri" w:hAnsi="Calibri" w:cs="Frutiger LT Com 45 Light"/>
          <w:b/>
          <w:szCs w:val="22"/>
        </w:rPr>
      </w:pPr>
    </w:p>
    <w:p w14:paraId="23532167" w14:textId="77777777" w:rsidR="00681717" w:rsidRDefault="00681717" w:rsidP="00681717">
      <w:pPr>
        <w:rPr>
          <w:rFonts w:ascii="Calibri" w:hAnsi="Calibri" w:cs="Frutiger LT Com 45 Light"/>
          <w:b/>
          <w:sz w:val="22"/>
          <w:szCs w:val="22"/>
        </w:rPr>
      </w:pPr>
      <w:r>
        <w:rPr>
          <w:rFonts w:ascii="Calibri" w:hAnsi="Calibri" w:cs="Frutiger LT Com 45 Light"/>
          <w:b/>
          <w:sz w:val="22"/>
          <w:szCs w:val="22"/>
        </w:rPr>
        <w:t>1)</w:t>
      </w:r>
    </w:p>
    <w:p w14:paraId="473529B6" w14:textId="77777777" w:rsidR="00681717" w:rsidRDefault="00681717" w:rsidP="00681717">
      <w:pPr>
        <w:tabs>
          <w:tab w:val="left" w:pos="2340"/>
        </w:tabs>
        <w:rPr>
          <w:rFonts w:ascii="Calibri" w:hAnsi="Calibri" w:cs="Frutiger LT Com 45 Light"/>
          <w:sz w:val="22"/>
          <w:szCs w:val="22"/>
        </w:rPr>
      </w:pPr>
      <w:r>
        <w:rPr>
          <w:rFonts w:ascii="Calibri" w:hAnsi="Calibri" w:cs="Frutiger LT Com 45 Light"/>
          <w:b/>
          <w:sz w:val="22"/>
          <w:szCs w:val="22"/>
        </w:rPr>
        <w:t>Název:</w:t>
      </w:r>
      <w:r>
        <w:rPr>
          <w:rFonts w:ascii="Calibri" w:hAnsi="Calibri" w:cs="Frutiger LT Com 45 Light"/>
          <w:sz w:val="22"/>
          <w:szCs w:val="22"/>
        </w:rPr>
        <w:t xml:space="preserve"> </w:t>
      </w:r>
      <w:r>
        <w:rPr>
          <w:rFonts w:ascii="Calibri" w:hAnsi="Calibri" w:cs="Frutiger LT Com 45 Light"/>
          <w:sz w:val="22"/>
          <w:szCs w:val="22"/>
        </w:rPr>
        <w:tab/>
      </w:r>
      <w:bookmarkStart w:id="164" w:name="_Hlk104910056"/>
      <w:r>
        <w:rPr>
          <w:rFonts w:ascii="Calibri" w:hAnsi="Calibri" w:cs="Frutiger LT Com 45 Light"/>
          <w:sz w:val="22"/>
          <w:szCs w:val="22"/>
          <w:highlight w:val="yellow"/>
        </w:rPr>
        <w:t>[DOPLNÍ DODAVATEL]</w:t>
      </w:r>
      <w:bookmarkEnd w:id="164"/>
    </w:p>
    <w:p w14:paraId="5D8DF4EC" w14:textId="77777777" w:rsidR="00681717" w:rsidRDefault="00681717" w:rsidP="00681717">
      <w:pPr>
        <w:tabs>
          <w:tab w:val="left" w:pos="2340"/>
        </w:tabs>
        <w:rPr>
          <w:rFonts w:ascii="Calibri" w:hAnsi="Calibri" w:cs="Frutiger LT Com 45 Light"/>
          <w:sz w:val="22"/>
          <w:szCs w:val="22"/>
        </w:rPr>
      </w:pPr>
      <w:r>
        <w:rPr>
          <w:rFonts w:ascii="Calibri" w:hAnsi="Calibri" w:cs="Frutiger LT Com 45 Light"/>
          <w:b/>
          <w:sz w:val="22"/>
          <w:szCs w:val="22"/>
        </w:rPr>
        <w:t>Sídlo:</w:t>
      </w:r>
      <w:r>
        <w:rPr>
          <w:rFonts w:ascii="Calibri" w:hAnsi="Calibri" w:cs="Frutiger LT Com 45 Light"/>
          <w:sz w:val="22"/>
          <w:szCs w:val="22"/>
        </w:rPr>
        <w:tab/>
      </w:r>
      <w:r>
        <w:rPr>
          <w:rFonts w:ascii="Calibri" w:hAnsi="Calibri" w:cs="Frutiger LT Com 45 Light"/>
          <w:sz w:val="22"/>
          <w:szCs w:val="22"/>
          <w:highlight w:val="yellow"/>
        </w:rPr>
        <w:t>[DOPLNÍ DODAVATEL]</w:t>
      </w:r>
    </w:p>
    <w:p w14:paraId="29F9D85A" w14:textId="77777777" w:rsidR="00681717" w:rsidRDefault="00681717" w:rsidP="00681717">
      <w:pPr>
        <w:tabs>
          <w:tab w:val="left" w:pos="2340"/>
        </w:tabs>
        <w:rPr>
          <w:rFonts w:ascii="Calibri" w:hAnsi="Calibri" w:cs="Frutiger LT Com 45 Light"/>
          <w:sz w:val="22"/>
          <w:szCs w:val="22"/>
          <w:highlight w:val="yellow"/>
        </w:rPr>
      </w:pPr>
      <w:r>
        <w:rPr>
          <w:rFonts w:ascii="Calibri" w:hAnsi="Calibri" w:cs="Frutiger LT Com 45 Light"/>
          <w:b/>
          <w:sz w:val="22"/>
          <w:szCs w:val="22"/>
        </w:rPr>
        <w:t>Právní forma:</w:t>
      </w:r>
      <w:r>
        <w:rPr>
          <w:rFonts w:ascii="Calibri" w:hAnsi="Calibri" w:cs="Frutiger LT Com 45 Light"/>
          <w:sz w:val="22"/>
          <w:szCs w:val="22"/>
        </w:rPr>
        <w:tab/>
      </w:r>
      <w:r>
        <w:rPr>
          <w:rFonts w:ascii="Calibri" w:hAnsi="Calibri" w:cs="Frutiger LT Com 45 Light"/>
          <w:sz w:val="22"/>
          <w:szCs w:val="22"/>
          <w:highlight w:val="yellow"/>
        </w:rPr>
        <w:t>[DOPLNÍ DODAVATEL]</w:t>
      </w:r>
    </w:p>
    <w:p w14:paraId="70EDCDA2" w14:textId="77777777" w:rsidR="00681717" w:rsidRDefault="00681717" w:rsidP="00681717">
      <w:pPr>
        <w:tabs>
          <w:tab w:val="left" w:pos="2340"/>
        </w:tabs>
        <w:rPr>
          <w:rFonts w:ascii="Calibri" w:hAnsi="Calibri" w:cs="Frutiger LT Com 45 Light"/>
          <w:sz w:val="22"/>
          <w:szCs w:val="22"/>
          <w:highlight w:val="yellow"/>
        </w:rPr>
      </w:pPr>
      <w:r>
        <w:rPr>
          <w:rFonts w:ascii="Calibri" w:hAnsi="Calibri" w:cs="Frutiger LT Com 45 Light"/>
          <w:b/>
          <w:sz w:val="22"/>
          <w:szCs w:val="22"/>
        </w:rPr>
        <w:t>Identifikační číslo:</w:t>
      </w:r>
      <w:r>
        <w:rPr>
          <w:rFonts w:ascii="Calibri" w:hAnsi="Calibri" w:cs="Frutiger LT Com 45 Light"/>
          <w:sz w:val="22"/>
          <w:szCs w:val="22"/>
        </w:rPr>
        <w:tab/>
      </w:r>
      <w:r>
        <w:rPr>
          <w:rFonts w:ascii="Calibri" w:hAnsi="Calibri" w:cs="Frutiger LT Com 45 Light"/>
          <w:sz w:val="22"/>
          <w:szCs w:val="22"/>
          <w:highlight w:val="yellow"/>
        </w:rPr>
        <w:t>[DOPLNÍ DODAVATEL]</w:t>
      </w:r>
    </w:p>
    <w:p w14:paraId="6DF6B0FE" w14:textId="77777777" w:rsidR="00681717" w:rsidRDefault="00681717" w:rsidP="00681717">
      <w:pPr>
        <w:tabs>
          <w:tab w:val="left" w:pos="2340"/>
        </w:tabs>
        <w:rPr>
          <w:rFonts w:ascii="Calibri" w:hAnsi="Calibri" w:cs="Frutiger LT Com 45 Light"/>
          <w:b/>
          <w:sz w:val="22"/>
          <w:szCs w:val="22"/>
        </w:rPr>
      </w:pPr>
      <w:r>
        <w:rPr>
          <w:rFonts w:ascii="Calibri" w:hAnsi="Calibri" w:cs="Frutiger LT Com 45 Light"/>
          <w:b/>
          <w:sz w:val="22"/>
          <w:szCs w:val="22"/>
        </w:rPr>
        <w:t>Rozsah plnění Smlouvy:</w:t>
      </w:r>
      <w:r>
        <w:rPr>
          <w:rFonts w:ascii="Calibri" w:hAnsi="Calibri" w:cs="Frutiger LT Com 45 Light"/>
          <w:b/>
          <w:sz w:val="22"/>
          <w:szCs w:val="22"/>
        </w:rPr>
        <w:tab/>
      </w:r>
      <w:r>
        <w:rPr>
          <w:rFonts w:ascii="Calibri" w:hAnsi="Calibri" w:cs="Frutiger LT Com 45 Light"/>
          <w:sz w:val="22"/>
          <w:szCs w:val="22"/>
          <w:highlight w:val="yellow"/>
        </w:rPr>
        <w:t>[DOPLNÍ DODAVATEL]</w:t>
      </w:r>
    </w:p>
    <w:p w14:paraId="2BF0E4E7" w14:textId="77777777" w:rsidR="00681717" w:rsidRDefault="00681717" w:rsidP="00681717">
      <w:pPr>
        <w:rPr>
          <w:rFonts w:ascii="Calibri" w:hAnsi="Calibri" w:cs="Frutiger LT Com 45 Light"/>
          <w:b/>
          <w:sz w:val="22"/>
          <w:szCs w:val="22"/>
        </w:rPr>
      </w:pPr>
    </w:p>
    <w:p w14:paraId="538A49A8" w14:textId="77777777" w:rsidR="00681717" w:rsidRDefault="00681717" w:rsidP="00681717">
      <w:pPr>
        <w:rPr>
          <w:rFonts w:ascii="Calibri" w:hAnsi="Calibri" w:cs="Frutiger LT Com 45 Light"/>
          <w:b/>
          <w:sz w:val="22"/>
          <w:szCs w:val="22"/>
        </w:rPr>
      </w:pPr>
      <w:r>
        <w:rPr>
          <w:rFonts w:ascii="Calibri" w:hAnsi="Calibri" w:cs="Frutiger LT Com 45 Light"/>
          <w:b/>
          <w:sz w:val="22"/>
          <w:szCs w:val="22"/>
        </w:rPr>
        <w:t>2)</w:t>
      </w:r>
    </w:p>
    <w:p w14:paraId="7B38A6C4" w14:textId="77777777" w:rsidR="00681717" w:rsidRDefault="00681717" w:rsidP="00681717">
      <w:pPr>
        <w:tabs>
          <w:tab w:val="left" w:pos="2340"/>
        </w:tabs>
        <w:rPr>
          <w:rFonts w:ascii="Calibri" w:hAnsi="Calibri" w:cs="Frutiger LT Com 45 Light"/>
          <w:sz w:val="22"/>
          <w:szCs w:val="22"/>
        </w:rPr>
      </w:pPr>
      <w:r>
        <w:rPr>
          <w:rFonts w:ascii="Calibri" w:hAnsi="Calibri" w:cs="Frutiger LT Com 45 Light"/>
          <w:b/>
          <w:sz w:val="22"/>
          <w:szCs w:val="22"/>
        </w:rPr>
        <w:t>Název:</w:t>
      </w:r>
      <w:r>
        <w:rPr>
          <w:rFonts w:ascii="Calibri" w:hAnsi="Calibri" w:cs="Frutiger LT Com 45 Light"/>
          <w:sz w:val="22"/>
          <w:szCs w:val="22"/>
        </w:rPr>
        <w:t xml:space="preserve"> </w:t>
      </w:r>
      <w:r>
        <w:rPr>
          <w:rFonts w:ascii="Calibri" w:hAnsi="Calibri" w:cs="Frutiger LT Com 45 Light"/>
          <w:sz w:val="22"/>
          <w:szCs w:val="22"/>
        </w:rPr>
        <w:tab/>
      </w:r>
      <w:r>
        <w:rPr>
          <w:rFonts w:ascii="Calibri" w:hAnsi="Calibri" w:cs="Frutiger LT Com 45 Light"/>
          <w:sz w:val="22"/>
          <w:szCs w:val="22"/>
          <w:highlight w:val="yellow"/>
        </w:rPr>
        <w:t>[DOPLNÍ DODAVATEL]</w:t>
      </w:r>
    </w:p>
    <w:p w14:paraId="4762AD41" w14:textId="77777777" w:rsidR="00681717" w:rsidRDefault="00681717" w:rsidP="00681717">
      <w:pPr>
        <w:tabs>
          <w:tab w:val="left" w:pos="2340"/>
        </w:tabs>
        <w:rPr>
          <w:rFonts w:ascii="Calibri" w:hAnsi="Calibri" w:cs="Frutiger LT Com 45 Light"/>
          <w:sz w:val="22"/>
          <w:szCs w:val="22"/>
        </w:rPr>
      </w:pPr>
      <w:r>
        <w:rPr>
          <w:rFonts w:ascii="Calibri" w:hAnsi="Calibri" w:cs="Frutiger LT Com 45 Light"/>
          <w:b/>
          <w:sz w:val="22"/>
          <w:szCs w:val="22"/>
        </w:rPr>
        <w:t>Sídlo:</w:t>
      </w:r>
      <w:r>
        <w:rPr>
          <w:rFonts w:ascii="Calibri" w:hAnsi="Calibri" w:cs="Frutiger LT Com 45 Light"/>
          <w:sz w:val="22"/>
          <w:szCs w:val="22"/>
        </w:rPr>
        <w:tab/>
      </w:r>
      <w:r>
        <w:rPr>
          <w:rFonts w:ascii="Calibri" w:hAnsi="Calibri" w:cs="Frutiger LT Com 45 Light"/>
          <w:sz w:val="22"/>
          <w:szCs w:val="22"/>
          <w:highlight w:val="yellow"/>
        </w:rPr>
        <w:t>[DOPLNÍ DODAVATEL]</w:t>
      </w:r>
    </w:p>
    <w:p w14:paraId="2F9D80CA" w14:textId="77777777" w:rsidR="00681717" w:rsidRDefault="00681717" w:rsidP="00681717">
      <w:pPr>
        <w:tabs>
          <w:tab w:val="left" w:pos="2340"/>
        </w:tabs>
        <w:rPr>
          <w:rFonts w:ascii="Calibri" w:hAnsi="Calibri" w:cs="Frutiger LT Com 45 Light"/>
          <w:sz w:val="22"/>
          <w:szCs w:val="22"/>
        </w:rPr>
      </w:pPr>
      <w:r>
        <w:rPr>
          <w:rFonts w:ascii="Calibri" w:hAnsi="Calibri" w:cs="Frutiger LT Com 45 Light"/>
          <w:b/>
          <w:sz w:val="22"/>
          <w:szCs w:val="22"/>
        </w:rPr>
        <w:t>Právní forma:</w:t>
      </w:r>
      <w:r>
        <w:rPr>
          <w:rFonts w:ascii="Calibri" w:hAnsi="Calibri" w:cs="Frutiger LT Com 45 Light"/>
          <w:sz w:val="22"/>
          <w:szCs w:val="22"/>
        </w:rPr>
        <w:tab/>
      </w:r>
      <w:r>
        <w:rPr>
          <w:rFonts w:ascii="Calibri" w:hAnsi="Calibri" w:cs="Frutiger LT Com 45 Light"/>
          <w:sz w:val="22"/>
          <w:szCs w:val="22"/>
          <w:highlight w:val="yellow"/>
        </w:rPr>
        <w:t>[DOPLNÍ DODAVATEL]</w:t>
      </w:r>
    </w:p>
    <w:p w14:paraId="4862879F" w14:textId="77777777" w:rsidR="00681717" w:rsidRDefault="00681717" w:rsidP="00681717">
      <w:pPr>
        <w:tabs>
          <w:tab w:val="left" w:pos="2340"/>
        </w:tabs>
        <w:rPr>
          <w:rFonts w:ascii="Calibri" w:hAnsi="Calibri" w:cs="Frutiger LT Com 45 Light"/>
          <w:sz w:val="22"/>
          <w:szCs w:val="22"/>
          <w:highlight w:val="yellow"/>
        </w:rPr>
      </w:pPr>
      <w:r>
        <w:rPr>
          <w:rFonts w:ascii="Calibri" w:hAnsi="Calibri" w:cs="Frutiger LT Com 45 Light"/>
          <w:b/>
          <w:sz w:val="22"/>
          <w:szCs w:val="22"/>
        </w:rPr>
        <w:t>Identifikační číslo:</w:t>
      </w:r>
      <w:r>
        <w:rPr>
          <w:rFonts w:ascii="Calibri" w:hAnsi="Calibri" w:cs="Frutiger LT Com 45 Light"/>
          <w:sz w:val="22"/>
          <w:szCs w:val="22"/>
        </w:rPr>
        <w:tab/>
      </w:r>
      <w:r>
        <w:rPr>
          <w:rFonts w:ascii="Calibri" w:hAnsi="Calibri" w:cs="Frutiger LT Com 45 Light"/>
          <w:sz w:val="22"/>
          <w:szCs w:val="22"/>
          <w:highlight w:val="yellow"/>
        </w:rPr>
        <w:t>[DOPLNÍ DODAVATEL]</w:t>
      </w:r>
    </w:p>
    <w:p w14:paraId="06F9A81F" w14:textId="77777777" w:rsidR="00681717" w:rsidRDefault="00681717" w:rsidP="00681717">
      <w:pPr>
        <w:tabs>
          <w:tab w:val="left" w:pos="2340"/>
        </w:tabs>
        <w:rPr>
          <w:rFonts w:ascii="Calibri" w:hAnsi="Calibri" w:cs="Frutiger LT Com 45 Light"/>
          <w:b/>
          <w:sz w:val="22"/>
          <w:szCs w:val="22"/>
        </w:rPr>
      </w:pPr>
      <w:r>
        <w:rPr>
          <w:rFonts w:ascii="Calibri" w:hAnsi="Calibri" w:cs="Frutiger LT Com 45 Light"/>
          <w:b/>
          <w:sz w:val="22"/>
          <w:szCs w:val="22"/>
        </w:rPr>
        <w:t>Rozsah plnění Smlouvy:</w:t>
      </w:r>
      <w:r>
        <w:rPr>
          <w:rFonts w:ascii="Calibri" w:hAnsi="Calibri" w:cs="Frutiger LT Com 45 Light"/>
          <w:b/>
          <w:sz w:val="22"/>
          <w:szCs w:val="22"/>
        </w:rPr>
        <w:tab/>
      </w:r>
      <w:r>
        <w:rPr>
          <w:rFonts w:ascii="Calibri" w:hAnsi="Calibri" w:cs="Frutiger LT Com 45 Light"/>
          <w:sz w:val="22"/>
          <w:szCs w:val="22"/>
          <w:highlight w:val="yellow"/>
        </w:rPr>
        <w:t>[DOPLNÍ DODAVATEL]</w:t>
      </w:r>
    </w:p>
    <w:p w14:paraId="32B35A12" w14:textId="77777777" w:rsidR="00681717" w:rsidRDefault="00681717" w:rsidP="00681717">
      <w:pPr>
        <w:tabs>
          <w:tab w:val="left" w:pos="2340"/>
        </w:tabs>
        <w:rPr>
          <w:rFonts w:ascii="Calibri" w:hAnsi="Calibri" w:cs="Frutiger LT Com 45 Light"/>
          <w:sz w:val="22"/>
          <w:szCs w:val="22"/>
        </w:rPr>
      </w:pPr>
      <w:r>
        <w:rPr>
          <w:rFonts w:ascii="Calibri" w:hAnsi="Calibri"/>
          <w:sz w:val="22"/>
          <w:szCs w:val="22"/>
          <w:highlight w:val="yellow"/>
        </w:rPr>
        <w:t xml:space="preserve"> </w:t>
      </w:r>
    </w:p>
    <w:p w14:paraId="25932FD8" w14:textId="77777777" w:rsidR="00681717" w:rsidRDefault="00681717" w:rsidP="00681717">
      <w:pPr>
        <w:rPr>
          <w:rFonts w:ascii="Calibri" w:hAnsi="Calibri" w:cs="Frutiger LT Com 45 Light"/>
          <w:b/>
          <w:sz w:val="22"/>
          <w:szCs w:val="22"/>
        </w:rPr>
      </w:pPr>
      <w:r>
        <w:rPr>
          <w:rFonts w:ascii="Calibri" w:hAnsi="Calibri" w:cs="Frutiger LT Com 45 Light"/>
          <w:b/>
          <w:sz w:val="22"/>
          <w:szCs w:val="22"/>
        </w:rPr>
        <w:t>3)</w:t>
      </w:r>
    </w:p>
    <w:p w14:paraId="1A9F3A00" w14:textId="77777777" w:rsidR="00681717" w:rsidRDefault="00681717" w:rsidP="00681717">
      <w:pPr>
        <w:tabs>
          <w:tab w:val="left" w:pos="2340"/>
        </w:tabs>
        <w:rPr>
          <w:rFonts w:ascii="Calibri" w:hAnsi="Calibri" w:cs="Frutiger LT Com 45 Light"/>
          <w:sz w:val="22"/>
          <w:szCs w:val="22"/>
        </w:rPr>
      </w:pPr>
      <w:r>
        <w:rPr>
          <w:rFonts w:ascii="Calibri" w:hAnsi="Calibri" w:cs="Frutiger LT Com 45 Light"/>
          <w:b/>
          <w:sz w:val="22"/>
          <w:szCs w:val="22"/>
        </w:rPr>
        <w:t>Název:</w:t>
      </w:r>
      <w:r>
        <w:rPr>
          <w:rFonts w:ascii="Calibri" w:hAnsi="Calibri" w:cs="Frutiger LT Com 45 Light"/>
          <w:sz w:val="22"/>
          <w:szCs w:val="22"/>
        </w:rPr>
        <w:t xml:space="preserve"> </w:t>
      </w:r>
      <w:r>
        <w:rPr>
          <w:rFonts w:ascii="Calibri" w:hAnsi="Calibri" w:cs="Frutiger LT Com 45 Light"/>
          <w:sz w:val="22"/>
          <w:szCs w:val="22"/>
        </w:rPr>
        <w:tab/>
      </w:r>
      <w:r>
        <w:rPr>
          <w:rFonts w:ascii="Calibri" w:hAnsi="Calibri" w:cs="Frutiger LT Com 45 Light"/>
          <w:sz w:val="22"/>
          <w:szCs w:val="22"/>
          <w:highlight w:val="yellow"/>
        </w:rPr>
        <w:t>[DOPLNÍ DODAVATEL]</w:t>
      </w:r>
    </w:p>
    <w:p w14:paraId="6980E53E" w14:textId="77777777" w:rsidR="00681717" w:rsidRDefault="00681717" w:rsidP="00681717">
      <w:pPr>
        <w:tabs>
          <w:tab w:val="left" w:pos="2340"/>
        </w:tabs>
        <w:rPr>
          <w:rFonts w:ascii="Calibri" w:hAnsi="Calibri" w:cs="Frutiger LT Com 45 Light"/>
          <w:sz w:val="22"/>
          <w:szCs w:val="22"/>
          <w:highlight w:val="yellow"/>
        </w:rPr>
      </w:pPr>
      <w:r>
        <w:rPr>
          <w:rFonts w:ascii="Calibri" w:hAnsi="Calibri" w:cs="Frutiger LT Com 45 Light"/>
          <w:b/>
          <w:sz w:val="22"/>
          <w:szCs w:val="22"/>
        </w:rPr>
        <w:t>Sídlo:</w:t>
      </w:r>
      <w:r>
        <w:rPr>
          <w:rFonts w:ascii="Calibri" w:hAnsi="Calibri" w:cs="Frutiger LT Com 45 Light"/>
          <w:sz w:val="22"/>
          <w:szCs w:val="22"/>
        </w:rPr>
        <w:tab/>
      </w:r>
      <w:r>
        <w:rPr>
          <w:rFonts w:ascii="Calibri" w:hAnsi="Calibri" w:cs="Frutiger LT Com 45 Light"/>
          <w:sz w:val="22"/>
          <w:szCs w:val="22"/>
          <w:highlight w:val="yellow"/>
        </w:rPr>
        <w:t>[DOPLNÍ DODAVATEL]</w:t>
      </w:r>
    </w:p>
    <w:p w14:paraId="10E77429" w14:textId="77777777" w:rsidR="00681717" w:rsidRDefault="00681717" w:rsidP="00681717">
      <w:pPr>
        <w:tabs>
          <w:tab w:val="left" w:pos="2340"/>
        </w:tabs>
        <w:rPr>
          <w:rFonts w:ascii="Calibri" w:hAnsi="Calibri" w:cs="Frutiger LT Com 45 Light"/>
          <w:sz w:val="22"/>
          <w:szCs w:val="22"/>
        </w:rPr>
      </w:pPr>
      <w:r>
        <w:rPr>
          <w:rFonts w:ascii="Calibri" w:hAnsi="Calibri" w:cs="Frutiger LT Com 45 Light"/>
          <w:b/>
          <w:sz w:val="22"/>
          <w:szCs w:val="22"/>
        </w:rPr>
        <w:t>Právní forma:</w:t>
      </w:r>
      <w:r>
        <w:rPr>
          <w:rFonts w:ascii="Calibri" w:hAnsi="Calibri" w:cs="Frutiger LT Com 45 Light"/>
          <w:sz w:val="22"/>
          <w:szCs w:val="22"/>
        </w:rPr>
        <w:tab/>
      </w:r>
      <w:r>
        <w:rPr>
          <w:rFonts w:ascii="Calibri" w:hAnsi="Calibri" w:cs="Frutiger LT Com 45 Light"/>
          <w:sz w:val="22"/>
          <w:szCs w:val="22"/>
          <w:highlight w:val="yellow"/>
        </w:rPr>
        <w:t>[DOPLNÍ DODAVATEL]</w:t>
      </w:r>
    </w:p>
    <w:p w14:paraId="1A600D4F" w14:textId="77777777" w:rsidR="00681717" w:rsidRDefault="00681717" w:rsidP="00681717">
      <w:pPr>
        <w:tabs>
          <w:tab w:val="left" w:pos="2340"/>
        </w:tabs>
        <w:rPr>
          <w:rFonts w:ascii="Calibri" w:hAnsi="Calibri" w:cs="Frutiger LT Com 45 Light"/>
          <w:sz w:val="22"/>
          <w:szCs w:val="22"/>
          <w:highlight w:val="yellow"/>
        </w:rPr>
      </w:pPr>
      <w:r>
        <w:rPr>
          <w:rFonts w:ascii="Calibri" w:hAnsi="Calibri" w:cs="Frutiger LT Com 45 Light"/>
          <w:b/>
          <w:sz w:val="22"/>
          <w:szCs w:val="22"/>
        </w:rPr>
        <w:t>Identifikační číslo:</w:t>
      </w:r>
      <w:r>
        <w:rPr>
          <w:rFonts w:ascii="Calibri" w:hAnsi="Calibri" w:cs="Frutiger LT Com 45 Light"/>
          <w:sz w:val="22"/>
          <w:szCs w:val="22"/>
        </w:rPr>
        <w:tab/>
      </w:r>
      <w:r>
        <w:rPr>
          <w:rFonts w:ascii="Calibri" w:hAnsi="Calibri" w:cs="Frutiger LT Com 45 Light"/>
          <w:sz w:val="22"/>
          <w:szCs w:val="22"/>
          <w:highlight w:val="yellow"/>
        </w:rPr>
        <w:t>[DOPLNÍ DODAVATEL]</w:t>
      </w:r>
    </w:p>
    <w:p w14:paraId="71EB3CF4" w14:textId="77777777" w:rsidR="00681717" w:rsidRDefault="00681717" w:rsidP="00681717">
      <w:pPr>
        <w:tabs>
          <w:tab w:val="left" w:pos="2340"/>
        </w:tabs>
        <w:rPr>
          <w:rFonts w:ascii="Calibri" w:hAnsi="Calibri" w:cs="Frutiger LT Com 45 Light"/>
          <w:b/>
          <w:sz w:val="22"/>
          <w:szCs w:val="22"/>
        </w:rPr>
      </w:pPr>
      <w:r>
        <w:rPr>
          <w:rFonts w:ascii="Calibri" w:hAnsi="Calibri" w:cs="Frutiger LT Com 45 Light"/>
          <w:b/>
          <w:sz w:val="22"/>
          <w:szCs w:val="22"/>
        </w:rPr>
        <w:t>Rozsah plnění Smlouvy:</w:t>
      </w:r>
      <w:r>
        <w:rPr>
          <w:rFonts w:ascii="Calibri" w:hAnsi="Calibri" w:cs="Frutiger LT Com 45 Light"/>
          <w:b/>
          <w:sz w:val="22"/>
          <w:szCs w:val="22"/>
        </w:rPr>
        <w:tab/>
      </w:r>
      <w:r>
        <w:rPr>
          <w:rFonts w:ascii="Calibri" w:hAnsi="Calibri" w:cs="Frutiger LT Com 45 Light"/>
          <w:sz w:val="22"/>
          <w:szCs w:val="22"/>
          <w:highlight w:val="yellow"/>
        </w:rPr>
        <w:t>[DOPLNÍ DODAVATEL]</w:t>
      </w:r>
    </w:p>
    <w:p w14:paraId="688E51C0" w14:textId="77777777" w:rsidR="00681717" w:rsidRDefault="00681717" w:rsidP="00681717">
      <w:pPr>
        <w:tabs>
          <w:tab w:val="left" w:pos="2340"/>
        </w:tabs>
        <w:rPr>
          <w:rFonts w:ascii="Calibri" w:hAnsi="Calibri" w:cs="Frutiger LT Com 45 Light"/>
          <w:sz w:val="22"/>
          <w:szCs w:val="22"/>
        </w:rPr>
      </w:pPr>
    </w:p>
    <w:p w14:paraId="36E32F5B" w14:textId="77777777" w:rsidR="00681717" w:rsidRDefault="00681717" w:rsidP="00681717">
      <w:pPr>
        <w:pStyle w:val="RLdajeosmluvnstran"/>
        <w:jc w:val="left"/>
        <w:rPr>
          <w:snapToGrid w:val="0"/>
          <w:szCs w:val="22"/>
        </w:rPr>
      </w:pPr>
      <w:r>
        <w:rPr>
          <w:rFonts w:cs="Frutiger LT Com 45 Light"/>
          <w:b/>
          <w:szCs w:val="22"/>
          <w:highlight w:val="yellow"/>
        </w:rPr>
        <w:t xml:space="preserve">atd. </w:t>
      </w:r>
      <w:r>
        <w:rPr>
          <w:rFonts w:cs="Frutiger LT Com 45 Light"/>
          <w:bCs/>
          <w:szCs w:val="22"/>
          <w:highlight w:val="yellow"/>
        </w:rPr>
        <w:tab/>
        <w:t>[DOPLNÍ DODAVATEL]</w:t>
      </w:r>
    </w:p>
    <w:p w14:paraId="449C9285" w14:textId="77777777" w:rsidR="00681717" w:rsidRDefault="00681717" w:rsidP="00681717">
      <w:pPr>
        <w:pStyle w:val="RLProhlensmluvnchstran"/>
        <w:jc w:val="both"/>
        <w:rPr>
          <w:szCs w:val="22"/>
        </w:rPr>
      </w:pPr>
      <w:r>
        <w:rPr>
          <w:szCs w:val="22"/>
        </w:rPr>
        <w:br/>
      </w:r>
    </w:p>
    <w:p w14:paraId="45ADD7B3" w14:textId="77777777" w:rsidR="00681717" w:rsidRDefault="00681717" w:rsidP="00681717">
      <w:pPr>
        <w:pStyle w:val="RLProhlensmluvnchstran"/>
        <w:rPr>
          <w:szCs w:val="22"/>
        </w:rPr>
      </w:pPr>
    </w:p>
    <w:p w14:paraId="3938D0A2" w14:textId="77777777" w:rsidR="00681717" w:rsidRDefault="00681717" w:rsidP="00681717">
      <w:pPr>
        <w:rPr>
          <w:rFonts w:ascii="Calibri" w:hAnsi="Calibri"/>
          <w:b/>
          <w:sz w:val="22"/>
          <w:szCs w:val="22"/>
          <w:lang w:eastAsia="en-US"/>
        </w:rPr>
        <w:sectPr w:rsidR="00681717">
          <w:pgSz w:w="11906" w:h="16838"/>
          <w:pgMar w:top="1418" w:right="1418" w:bottom="1418" w:left="1418" w:header="709" w:footer="709" w:gutter="0"/>
          <w:pgNumType w:start="1"/>
          <w:cols w:space="708"/>
        </w:sectPr>
      </w:pPr>
    </w:p>
    <w:p w14:paraId="53A8B230" w14:textId="77777777" w:rsidR="00681717" w:rsidRDefault="00681717" w:rsidP="00681717">
      <w:pPr>
        <w:pStyle w:val="RLProhlensmluvnchstran"/>
        <w:rPr>
          <w:szCs w:val="22"/>
        </w:rPr>
      </w:pPr>
      <w:r>
        <w:rPr>
          <w:szCs w:val="22"/>
        </w:rPr>
        <w:lastRenderedPageBreak/>
        <w:t>Příloha č. 5</w:t>
      </w:r>
      <w:r>
        <w:rPr>
          <w:szCs w:val="22"/>
        </w:rPr>
        <w:br/>
        <w:t>Zadávací dokumentace</w:t>
      </w:r>
    </w:p>
    <w:p w14:paraId="09C8C564" w14:textId="77777777" w:rsidR="00681717" w:rsidRDefault="00681717" w:rsidP="00681717">
      <w:pPr>
        <w:pStyle w:val="RLProhlensmluvnchstran"/>
        <w:rPr>
          <w:b w:val="0"/>
          <w:i/>
          <w:szCs w:val="22"/>
        </w:rPr>
      </w:pPr>
      <w:r>
        <w:rPr>
          <w:b w:val="0"/>
          <w:i/>
          <w:szCs w:val="22"/>
        </w:rPr>
        <w:t>(tvoří pevně nesvázanou přílohu Smlouvy)</w:t>
      </w:r>
    </w:p>
    <w:p w14:paraId="76493AA8" w14:textId="77777777" w:rsidR="00681717" w:rsidRDefault="00681717" w:rsidP="00681717">
      <w:pPr>
        <w:pStyle w:val="RLProhlensmluvnchstran"/>
        <w:rPr>
          <w:szCs w:val="22"/>
        </w:rPr>
      </w:pPr>
    </w:p>
    <w:p w14:paraId="725C3B1C" w14:textId="77777777" w:rsidR="00681717" w:rsidRDefault="00681717" w:rsidP="00681717">
      <w:pPr>
        <w:pStyle w:val="RLProhlensmluvnchstran"/>
        <w:rPr>
          <w:szCs w:val="22"/>
        </w:rPr>
      </w:pPr>
    </w:p>
    <w:p w14:paraId="57549995" w14:textId="77777777" w:rsidR="00681717" w:rsidRDefault="00681717" w:rsidP="00681717">
      <w:pPr>
        <w:pStyle w:val="RLProhlensmluvnchstran"/>
        <w:rPr>
          <w:szCs w:val="22"/>
          <w:lang w:eastAsia="cs-CZ"/>
        </w:rPr>
      </w:pPr>
    </w:p>
    <w:p w14:paraId="737DEAE6" w14:textId="77777777" w:rsidR="00B7081F" w:rsidRDefault="00B7081F"/>
    <w:sectPr w:rsidR="00B708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2F123" w14:textId="77777777" w:rsidR="005E47BB" w:rsidRDefault="005E47BB" w:rsidP="0003770B">
      <w:r>
        <w:separator/>
      </w:r>
    </w:p>
  </w:endnote>
  <w:endnote w:type="continuationSeparator" w:id="0">
    <w:p w14:paraId="635CDA9C" w14:textId="77777777" w:rsidR="005E47BB" w:rsidRDefault="005E47BB" w:rsidP="00037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Frutiger LT Com 45 Light">
    <w:charset w:val="EE"/>
    <w:family w:val="swiss"/>
    <w:pitch w:val="variable"/>
    <w:sig w:usb0="00000001" w:usb1="5000204A"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D82F7" w14:textId="77777777" w:rsidR="005E47BB" w:rsidRDefault="005E47BB" w:rsidP="0003770B">
      <w:r>
        <w:separator/>
      </w:r>
    </w:p>
  </w:footnote>
  <w:footnote w:type="continuationSeparator" w:id="0">
    <w:p w14:paraId="5FFDAB24" w14:textId="77777777" w:rsidR="005E47BB" w:rsidRDefault="005E47BB" w:rsidP="0003770B">
      <w:r>
        <w:continuationSeparator/>
      </w:r>
    </w:p>
  </w:footnote>
  <w:footnote w:id="1">
    <w:p w14:paraId="63DE24F3" w14:textId="3D8CF7CD" w:rsidR="0003770B" w:rsidRDefault="0003770B" w:rsidP="00B16107">
      <w:pPr>
        <w:pStyle w:val="Textpoznpodarou"/>
        <w:jc w:val="both"/>
      </w:pPr>
      <w:r>
        <w:rPr>
          <w:rStyle w:val="Znakapoznpodarou"/>
        </w:rPr>
        <w:footnoteRef/>
      </w:r>
      <w:r>
        <w:t xml:space="preserve"> </w:t>
      </w:r>
      <w:r w:rsidRPr="0003770B">
        <w:t>Nařízení Evropského parlamentu a Rady (ES) č. 715/2007 ze dne 20. června 2007 o schvalování typu motorových vozidel z hlediska emisí z lehkých osobních vozidel a z užitkových vozidel (Euro 5 a Euro 6), v platném znění.</w:t>
      </w:r>
    </w:p>
  </w:footnote>
  <w:footnote w:id="2">
    <w:p w14:paraId="313DE457" w14:textId="23A1073B" w:rsidR="0003770B" w:rsidRDefault="0003770B" w:rsidP="00B16107">
      <w:pPr>
        <w:pStyle w:val="Textpoznpodarou"/>
        <w:jc w:val="both"/>
      </w:pPr>
      <w:r>
        <w:rPr>
          <w:rStyle w:val="Znakapoznpodarou"/>
        </w:rPr>
        <w:footnoteRef/>
      </w:r>
      <w:r>
        <w:t xml:space="preserve"> </w:t>
      </w:r>
      <w:r w:rsidRPr="0003770B">
        <w:t>Nařízení Evropského parlamentu a Rady (EU) 2018/1999</w:t>
      </w:r>
      <w:r>
        <w:t xml:space="preserve"> </w:t>
      </w:r>
      <w:r w:rsidRPr="0003770B">
        <w:t>ze dne 11. prosince 2018 o správě energetické unie a opatření v oblasti klimatu</w:t>
      </w:r>
      <w:r>
        <w:t>, v platném znění</w:t>
      </w:r>
      <w:r w:rsidRPr="0003770B">
        <w:t>.</w:t>
      </w:r>
    </w:p>
  </w:footnote>
  <w:footnote w:id="3">
    <w:p w14:paraId="3BCF10C0" w14:textId="2497BB93" w:rsidR="007C46AE" w:rsidRDefault="007C46AE" w:rsidP="00B16107">
      <w:pPr>
        <w:pStyle w:val="Textpoznpodarou"/>
        <w:jc w:val="both"/>
      </w:pPr>
      <w:r>
        <w:rPr>
          <w:rStyle w:val="Znakapoznpodarou"/>
        </w:rPr>
        <w:footnoteRef/>
      </w:r>
      <w:r>
        <w:t xml:space="preserve"> </w:t>
      </w:r>
      <w:bookmarkStart w:id="112" w:name="_Hlk129211538"/>
      <w:r>
        <w:t xml:space="preserve">Poskytovatel </w:t>
      </w:r>
      <w:r w:rsidRPr="007C46AE">
        <w:t xml:space="preserve">musí zajistit splnění stanovených procentních podílů nízkoemisních vozidel průběžně. Od počátku až do konce realizace </w:t>
      </w:r>
      <w:r>
        <w:t>Smlouvy</w:t>
      </w:r>
      <w:r w:rsidRPr="007C46AE">
        <w:t xml:space="preserve"> tedy nesmí podíl používaných nízkoemisních vozidel k žádnému okamžiku klesnout pod stanovené procentní hodnoty</w:t>
      </w:r>
      <w:r>
        <w:t>.</w:t>
      </w:r>
      <w:bookmarkEnd w:id="112"/>
    </w:p>
  </w:footnote>
  <w:footnote w:id="4">
    <w:p w14:paraId="76B40D23" w14:textId="317B5C84" w:rsidR="007C46AE" w:rsidRDefault="007C46AE" w:rsidP="00B16107">
      <w:pPr>
        <w:pStyle w:val="Textpoznpodarou"/>
        <w:jc w:val="both"/>
      </w:pPr>
      <w:r>
        <w:rPr>
          <w:rStyle w:val="Znakapoznpodarou"/>
        </w:rPr>
        <w:footnoteRef/>
      </w:r>
      <w:r>
        <w:t xml:space="preserve"> </w:t>
      </w:r>
      <w:bookmarkStart w:id="115" w:name="_Hlk129211880"/>
      <w:r>
        <w:t xml:space="preserve">Pro účely stanovení celkového počtu využívaných vozidel </w:t>
      </w:r>
      <w:r w:rsidRPr="007C46AE">
        <w:t xml:space="preserve">není rozhodné, v jakém rozsahu (časovém či věcném) je dotčené vozidlo pro </w:t>
      </w:r>
      <w:r>
        <w:t>poskytování Služeb</w:t>
      </w:r>
      <w:r w:rsidRPr="007C46AE">
        <w:t xml:space="preserve"> využíváno. Do celkového počtu vozidel se tak počítá každé vozidlo, které </w:t>
      </w:r>
      <w:r>
        <w:t xml:space="preserve">je nebo </w:t>
      </w:r>
      <w:r w:rsidRPr="007C46AE">
        <w:t xml:space="preserve">má být </w:t>
      </w:r>
      <w:r>
        <w:t xml:space="preserve">Poskytovatelem pro poskytování Služeb </w:t>
      </w:r>
      <w:r w:rsidRPr="007C46AE">
        <w:t xml:space="preserve">využito. Do procentuálního podílu nízkoemisních vozidel se pak počítá každé </w:t>
      </w:r>
      <w:r w:rsidR="002346E2">
        <w:t>N</w:t>
      </w:r>
      <w:r w:rsidRPr="007C46AE">
        <w:t xml:space="preserve">ízkoemisní vozidlo (vozidlo splňující definici </w:t>
      </w:r>
      <w:r w:rsidR="002346E2">
        <w:t>N</w:t>
      </w:r>
      <w:r w:rsidRPr="007C46AE">
        <w:t xml:space="preserve">ízkoemisního vozidla </w:t>
      </w:r>
      <w:r w:rsidR="002346E2">
        <w:t>pro stanovené období – viz výše</w:t>
      </w:r>
      <w:r w:rsidRPr="007C46AE">
        <w:t xml:space="preserve">), které </w:t>
      </w:r>
      <w:r w:rsidR="002346E2">
        <w:t xml:space="preserve">je nebo </w:t>
      </w:r>
      <w:r w:rsidRPr="007C46AE">
        <w:t xml:space="preserve">má být </w:t>
      </w:r>
      <w:r w:rsidR="002346E2">
        <w:t>Poskytovatelem</w:t>
      </w:r>
      <w:r w:rsidRPr="007C46AE">
        <w:t xml:space="preserve"> pro </w:t>
      </w:r>
      <w:r w:rsidR="002346E2">
        <w:t xml:space="preserve">poskytování Služeb </w:t>
      </w:r>
      <w:r w:rsidR="002346E2" w:rsidRPr="007C46AE">
        <w:t>využito</w:t>
      </w:r>
      <w:r w:rsidRPr="007C46AE">
        <w:t>.</w:t>
      </w:r>
      <w:bookmarkEnd w:id="115"/>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C2B54"/>
    <w:multiLevelType w:val="hybridMultilevel"/>
    <w:tmpl w:val="B52E4B04"/>
    <w:lvl w:ilvl="0" w:tplc="6D2A49A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7666A9"/>
    <w:multiLevelType w:val="hybridMultilevel"/>
    <w:tmpl w:val="7E20317A"/>
    <w:lvl w:ilvl="0" w:tplc="BF9A3234">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24BE45AA"/>
    <w:multiLevelType w:val="hybridMultilevel"/>
    <w:tmpl w:val="C6FC607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5487112"/>
    <w:multiLevelType w:val="hybridMultilevel"/>
    <w:tmpl w:val="DE2CC31A"/>
    <w:lvl w:ilvl="0" w:tplc="AA26252E">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4" w15:restartNumberingAfterBreak="0">
    <w:nsid w:val="34FC56FC"/>
    <w:multiLevelType w:val="hybridMultilevel"/>
    <w:tmpl w:val="E4948166"/>
    <w:lvl w:ilvl="0" w:tplc="4D10CE32">
      <w:start w:val="1"/>
      <w:numFmt w:val="bullet"/>
      <w:lvlText w:val="&gt;"/>
      <w:lvlJc w:val="left"/>
      <w:pPr>
        <w:ind w:left="720" w:hanging="360"/>
      </w:pPr>
      <w:rPr>
        <w:rFonts w:ascii="Calibri" w:eastAsia="Times New Roman" w:hAnsi="Calibri"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62C6FCD"/>
    <w:multiLevelType w:val="multilevel"/>
    <w:tmpl w:val="8AC8AD30"/>
    <w:lvl w:ilvl="0">
      <w:start w:val="1"/>
      <w:numFmt w:val="decimal"/>
      <w:pStyle w:val="RLlneksmlouvy"/>
      <w:lvlText w:val="%1."/>
      <w:lvlJc w:val="left"/>
      <w:pPr>
        <w:tabs>
          <w:tab w:val="num" w:pos="737"/>
        </w:tabs>
        <w:ind w:left="737" w:hanging="737"/>
      </w:pPr>
      <w:rPr>
        <w:rFonts w:ascii="Calibri" w:hAnsi="Calibri" w:cs="Times New Roman" w:hint="default"/>
        <w:b/>
        <w:i w:val="0"/>
        <w:caps/>
        <w:strike w:val="0"/>
        <w:dstrike w:val="0"/>
        <w:vanish w:val="0"/>
        <w:webHidden w:val="0"/>
        <w:color w:val="auto"/>
        <w:sz w:val="22"/>
        <w:szCs w:val="24"/>
        <w:u w:val="none"/>
        <w:effect w:val="none"/>
        <w:vertAlign w:val="baseline"/>
        <w:specVanish w:val="0"/>
      </w:rPr>
    </w:lvl>
    <w:lvl w:ilvl="1">
      <w:start w:val="1"/>
      <w:numFmt w:val="decimal"/>
      <w:pStyle w:val="RLTextlnkuslovan"/>
      <w:lvlText w:val="%1.%2"/>
      <w:lvlJc w:val="left"/>
      <w:pPr>
        <w:tabs>
          <w:tab w:val="num" w:pos="1474"/>
        </w:tabs>
        <w:ind w:left="1474" w:hanging="737"/>
      </w:pPr>
      <w:rPr>
        <w:b w:val="0"/>
        <w:bCs w:val="0"/>
      </w:rPr>
    </w:lvl>
    <w:lvl w:ilvl="2">
      <w:start w:val="1"/>
      <w:numFmt w:val="decimal"/>
      <w:lvlText w:val="%1.%2.%3"/>
      <w:lvlJc w:val="left"/>
      <w:pPr>
        <w:tabs>
          <w:tab w:val="num" w:pos="2211"/>
        </w:tabs>
        <w:ind w:left="2211" w:hanging="737"/>
      </w:pPr>
      <w:rPr>
        <w:rFonts w:ascii="Calibri" w:hAnsi="Calibri" w:cs="Times New Roman" w:hint="default"/>
        <w:b w:val="0"/>
        <w:i w:val="0"/>
        <w:sz w:val="22"/>
      </w:rPr>
    </w:lvl>
    <w:lvl w:ilvl="3">
      <w:start w:val="1"/>
      <w:numFmt w:val="bullet"/>
      <w:lvlText w:val=""/>
      <w:lvlJc w:val="left"/>
      <w:pPr>
        <w:tabs>
          <w:tab w:val="num" w:pos="3062"/>
        </w:tabs>
        <w:ind w:left="3062" w:hanging="851"/>
      </w:pPr>
      <w:rPr>
        <w:rFonts w:ascii="Symbol" w:hAnsi="Symbol" w:hint="default"/>
        <w:color w:val="394A58"/>
      </w:r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38834331"/>
    <w:multiLevelType w:val="hybridMultilevel"/>
    <w:tmpl w:val="0F8A7D6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webHidden w:val="0"/>
        <w:color w:val="000000"/>
        <w:sz w:val="24"/>
        <w:szCs w:val="24"/>
        <w:u w:val="none"/>
        <w:effect w:val="none"/>
        <w:vertAlign w:val="baseline"/>
        <w:specVanish w:val="0"/>
      </w:rPr>
    </w:lvl>
    <w:lvl w:ilvl="1">
      <w:start w:val="1"/>
      <w:numFmt w:val="decimal"/>
      <w:pStyle w:val="TSTextlnkuslovan"/>
      <w:lvlText w:val="%1.%2"/>
      <w:lvlJc w:val="left"/>
      <w:pPr>
        <w:tabs>
          <w:tab w:val="num" w:pos="1474"/>
        </w:tabs>
        <w:ind w:left="1474" w:hanging="73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3FC351C7"/>
    <w:multiLevelType w:val="hybridMultilevel"/>
    <w:tmpl w:val="3CC600BC"/>
    <w:lvl w:ilvl="0" w:tplc="6D48F51E">
      <w:start w:val="17"/>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20F6D76"/>
    <w:multiLevelType w:val="hybridMultilevel"/>
    <w:tmpl w:val="03C2795A"/>
    <w:lvl w:ilvl="0" w:tplc="9300EC26">
      <w:start w:val="17"/>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3084E27"/>
    <w:multiLevelType w:val="hybridMultilevel"/>
    <w:tmpl w:val="C9F8DABE"/>
    <w:lvl w:ilvl="0" w:tplc="F8F2228C">
      <w:start w:val="1"/>
      <w:numFmt w:val="lowerLetter"/>
      <w:lvlText w:val="%1)"/>
      <w:lvlJc w:val="left"/>
      <w:pPr>
        <w:ind w:left="1834" w:hanging="360"/>
      </w:pPr>
    </w:lvl>
    <w:lvl w:ilvl="1" w:tplc="04050019">
      <w:start w:val="1"/>
      <w:numFmt w:val="lowerLetter"/>
      <w:lvlText w:val="%2."/>
      <w:lvlJc w:val="left"/>
      <w:pPr>
        <w:ind w:left="2554" w:hanging="360"/>
      </w:pPr>
    </w:lvl>
    <w:lvl w:ilvl="2" w:tplc="0405001B">
      <w:start w:val="1"/>
      <w:numFmt w:val="lowerRoman"/>
      <w:lvlText w:val="%3."/>
      <w:lvlJc w:val="right"/>
      <w:pPr>
        <w:ind w:left="3274" w:hanging="180"/>
      </w:pPr>
    </w:lvl>
    <w:lvl w:ilvl="3" w:tplc="0405000F">
      <w:start w:val="1"/>
      <w:numFmt w:val="decimal"/>
      <w:lvlText w:val="%4."/>
      <w:lvlJc w:val="left"/>
      <w:pPr>
        <w:ind w:left="3994" w:hanging="360"/>
      </w:pPr>
    </w:lvl>
    <w:lvl w:ilvl="4" w:tplc="04050019">
      <w:start w:val="1"/>
      <w:numFmt w:val="lowerLetter"/>
      <w:lvlText w:val="%5."/>
      <w:lvlJc w:val="left"/>
      <w:pPr>
        <w:ind w:left="4714" w:hanging="360"/>
      </w:pPr>
    </w:lvl>
    <w:lvl w:ilvl="5" w:tplc="0405001B">
      <w:start w:val="1"/>
      <w:numFmt w:val="lowerRoman"/>
      <w:lvlText w:val="%6."/>
      <w:lvlJc w:val="right"/>
      <w:pPr>
        <w:ind w:left="5434" w:hanging="180"/>
      </w:pPr>
    </w:lvl>
    <w:lvl w:ilvl="6" w:tplc="0405000F">
      <w:start w:val="1"/>
      <w:numFmt w:val="decimal"/>
      <w:lvlText w:val="%7."/>
      <w:lvlJc w:val="left"/>
      <w:pPr>
        <w:ind w:left="6154" w:hanging="360"/>
      </w:pPr>
    </w:lvl>
    <w:lvl w:ilvl="7" w:tplc="04050019">
      <w:start w:val="1"/>
      <w:numFmt w:val="lowerLetter"/>
      <w:lvlText w:val="%8."/>
      <w:lvlJc w:val="left"/>
      <w:pPr>
        <w:ind w:left="6874" w:hanging="360"/>
      </w:pPr>
    </w:lvl>
    <w:lvl w:ilvl="8" w:tplc="0405001B">
      <w:start w:val="1"/>
      <w:numFmt w:val="lowerRoman"/>
      <w:lvlText w:val="%9."/>
      <w:lvlJc w:val="right"/>
      <w:pPr>
        <w:ind w:left="7594" w:hanging="180"/>
      </w:pPr>
    </w:lvl>
  </w:abstractNum>
  <w:abstractNum w:abstractNumId="11" w15:restartNumberingAfterBreak="0">
    <w:nsid w:val="470304C5"/>
    <w:multiLevelType w:val="hybridMultilevel"/>
    <w:tmpl w:val="83A0FA1A"/>
    <w:lvl w:ilvl="0" w:tplc="84645B3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D323C3D"/>
    <w:multiLevelType w:val="hybridMultilevel"/>
    <w:tmpl w:val="C6FC6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6227A5D"/>
    <w:multiLevelType w:val="hybridMultilevel"/>
    <w:tmpl w:val="2D78C3EC"/>
    <w:lvl w:ilvl="0" w:tplc="5F0E1230">
      <w:start w:val="1"/>
      <w:numFmt w:val="decimal"/>
      <w:pStyle w:val="SAPtextcisl"/>
      <w:lvlText w:val="%1."/>
      <w:lvlJc w:val="left"/>
      <w:pPr>
        <w:tabs>
          <w:tab w:val="num" w:pos="900"/>
        </w:tabs>
        <w:ind w:left="900" w:hanging="360"/>
      </w:pPr>
    </w:lvl>
    <w:lvl w:ilvl="1" w:tplc="4326983C">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674D5243"/>
    <w:multiLevelType w:val="multilevel"/>
    <w:tmpl w:val="04050001"/>
    <w:styleLink w:val="odrka1"/>
    <w:lvl w:ilvl="0">
      <w:start w:val="1"/>
      <w:numFmt w:val="bullet"/>
      <w:lvlText w:val=""/>
      <w:lvlJc w:val="left"/>
      <w:pPr>
        <w:tabs>
          <w:tab w:val="num" w:pos="360"/>
        </w:tabs>
        <w:ind w:left="36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F4B5D6A"/>
    <w:multiLevelType w:val="multilevel"/>
    <w:tmpl w:val="19C01D6A"/>
    <w:lvl w:ilvl="0">
      <w:start w:val="1"/>
      <w:numFmt w:val="decimal"/>
      <w:lvlText w:val="%1."/>
      <w:lvlJc w:val="left"/>
      <w:pPr>
        <w:tabs>
          <w:tab w:val="num" w:pos="567"/>
        </w:tabs>
        <w:ind w:left="567" w:hanging="567"/>
      </w:pPr>
      <w:rPr>
        <w:rFonts w:ascii="Arial" w:hAnsi="Arial" w:cs="Arial" w:hint="default"/>
        <w:b/>
        <w:i w:val="0"/>
        <w:sz w:val="20"/>
        <w:szCs w:val="18"/>
      </w:rPr>
    </w:lvl>
    <w:lvl w:ilvl="1">
      <w:start w:val="1"/>
      <w:numFmt w:val="decimal"/>
      <w:lvlText w:val="%1.%2"/>
      <w:lvlJc w:val="left"/>
      <w:pPr>
        <w:tabs>
          <w:tab w:val="num" w:pos="567"/>
        </w:tabs>
        <w:ind w:left="567" w:hanging="567"/>
      </w:pPr>
      <w:rPr>
        <w:rFonts w:ascii="Arial" w:hAnsi="Arial" w:cs="Arial" w:hint="default"/>
        <w:b w:val="0"/>
        <w:bCs w:val="0"/>
        <w:i w:val="0"/>
        <w:sz w:val="20"/>
        <w:szCs w:val="20"/>
      </w:rPr>
    </w:lvl>
    <w:lvl w:ilvl="2">
      <w:start w:val="1"/>
      <w:numFmt w:val="lowerLetter"/>
      <w:lvlText w:val="(%3)"/>
      <w:lvlJc w:val="left"/>
      <w:pPr>
        <w:tabs>
          <w:tab w:val="num" w:pos="992"/>
        </w:tabs>
        <w:ind w:left="992"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7468178B"/>
    <w:multiLevelType w:val="hybridMultilevel"/>
    <w:tmpl w:val="CE5891B0"/>
    <w:lvl w:ilvl="0" w:tplc="DA7C639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74702BF0"/>
    <w:multiLevelType w:val="hybridMultilevel"/>
    <w:tmpl w:val="6A0CD194"/>
    <w:lvl w:ilvl="0" w:tplc="4F1C6126">
      <w:start w:val="1"/>
      <w:numFmt w:val="lowerLetter"/>
      <w:lvlText w:val="%1)"/>
      <w:lvlJc w:val="left"/>
      <w:pPr>
        <w:ind w:left="1834" w:hanging="360"/>
      </w:pPr>
    </w:lvl>
    <w:lvl w:ilvl="1" w:tplc="04050019">
      <w:start w:val="1"/>
      <w:numFmt w:val="lowerLetter"/>
      <w:lvlText w:val="%2."/>
      <w:lvlJc w:val="left"/>
      <w:pPr>
        <w:ind w:left="2554" w:hanging="360"/>
      </w:pPr>
    </w:lvl>
    <w:lvl w:ilvl="2" w:tplc="0405001B">
      <w:start w:val="1"/>
      <w:numFmt w:val="lowerRoman"/>
      <w:lvlText w:val="%3."/>
      <w:lvlJc w:val="right"/>
      <w:pPr>
        <w:ind w:left="3274" w:hanging="180"/>
      </w:pPr>
    </w:lvl>
    <w:lvl w:ilvl="3" w:tplc="0405000F">
      <w:start w:val="1"/>
      <w:numFmt w:val="decimal"/>
      <w:lvlText w:val="%4."/>
      <w:lvlJc w:val="left"/>
      <w:pPr>
        <w:ind w:left="3994" w:hanging="360"/>
      </w:pPr>
    </w:lvl>
    <w:lvl w:ilvl="4" w:tplc="04050019">
      <w:start w:val="1"/>
      <w:numFmt w:val="lowerLetter"/>
      <w:lvlText w:val="%5."/>
      <w:lvlJc w:val="left"/>
      <w:pPr>
        <w:ind w:left="4714" w:hanging="360"/>
      </w:pPr>
    </w:lvl>
    <w:lvl w:ilvl="5" w:tplc="0405001B">
      <w:start w:val="1"/>
      <w:numFmt w:val="lowerRoman"/>
      <w:lvlText w:val="%6."/>
      <w:lvlJc w:val="right"/>
      <w:pPr>
        <w:ind w:left="5434" w:hanging="180"/>
      </w:pPr>
    </w:lvl>
    <w:lvl w:ilvl="6" w:tplc="0405000F">
      <w:start w:val="1"/>
      <w:numFmt w:val="decimal"/>
      <w:lvlText w:val="%7."/>
      <w:lvlJc w:val="left"/>
      <w:pPr>
        <w:ind w:left="6154" w:hanging="360"/>
      </w:pPr>
    </w:lvl>
    <w:lvl w:ilvl="7" w:tplc="04050019">
      <w:start w:val="1"/>
      <w:numFmt w:val="lowerLetter"/>
      <w:lvlText w:val="%8."/>
      <w:lvlJc w:val="left"/>
      <w:pPr>
        <w:ind w:left="6874" w:hanging="360"/>
      </w:pPr>
    </w:lvl>
    <w:lvl w:ilvl="8" w:tplc="0405001B">
      <w:start w:val="1"/>
      <w:numFmt w:val="lowerRoman"/>
      <w:lvlText w:val="%9."/>
      <w:lvlJc w:val="right"/>
      <w:pPr>
        <w:ind w:left="7594" w:hanging="180"/>
      </w:pPr>
    </w:lvl>
  </w:abstractNum>
  <w:num w:numId="1" w16cid:durableId="2119717021">
    <w:abstractNumId w:val="5"/>
  </w:num>
  <w:num w:numId="2" w16cid:durableId="729231851">
    <w:abstractNumId w:val="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40712154">
    <w:abstractNumId w:val="7"/>
  </w:num>
  <w:num w:numId="4" w16cid:durableId="9121556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3916046">
    <w:abstractNumId w:val="13"/>
  </w:num>
  <w:num w:numId="6" w16cid:durableId="19944841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08110717">
    <w:abstractNumId w:val="17"/>
  </w:num>
  <w:num w:numId="8" w16cid:durableId="479207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21064620">
    <w:abstractNumId w:val="10"/>
  </w:num>
  <w:num w:numId="10" w16cid:durableId="654802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1534712">
    <w:abstractNumId w:val="4"/>
  </w:num>
  <w:num w:numId="12" w16cid:durableId="661202907">
    <w:abstractNumId w:val="4"/>
  </w:num>
  <w:num w:numId="13" w16cid:durableId="926693048">
    <w:abstractNumId w:val="14"/>
  </w:num>
  <w:num w:numId="14" w16cid:durableId="1464228547">
    <w:abstractNumId w:val="6"/>
  </w:num>
  <w:num w:numId="15" w16cid:durableId="716852941">
    <w:abstractNumId w:val="0"/>
  </w:num>
  <w:num w:numId="16" w16cid:durableId="1508986095">
    <w:abstractNumId w:val="15"/>
  </w:num>
  <w:num w:numId="17" w16cid:durableId="2707755">
    <w:abstractNumId w:val="11"/>
  </w:num>
  <w:num w:numId="18" w16cid:durableId="1814517640">
    <w:abstractNumId w:val="8"/>
  </w:num>
  <w:num w:numId="19" w16cid:durableId="824585615">
    <w:abstractNumId w:val="9"/>
  </w:num>
  <w:num w:numId="20" w16cid:durableId="1513298608">
    <w:abstractNumId w:val="5"/>
  </w:num>
  <w:num w:numId="21" w16cid:durableId="505634895">
    <w:abstractNumId w:val="1"/>
  </w:num>
  <w:num w:numId="22" w16cid:durableId="1075932363">
    <w:abstractNumId w:val="16"/>
  </w:num>
  <w:num w:numId="23" w16cid:durableId="564998981">
    <w:abstractNumId w:val="5"/>
  </w:num>
  <w:num w:numId="24" w16cid:durableId="1639601725">
    <w:abstractNumId w:val="5"/>
  </w:num>
  <w:num w:numId="25" w16cid:durableId="2138907010">
    <w:abstractNumId w:val="5"/>
  </w:num>
  <w:num w:numId="26" w16cid:durableId="2094743257">
    <w:abstractNumId w:val="5"/>
  </w:num>
  <w:num w:numId="27" w16cid:durableId="254439935">
    <w:abstractNumId w:val="5"/>
  </w:num>
  <w:num w:numId="28" w16cid:durableId="1004359343">
    <w:abstractNumId w:val="3"/>
  </w:num>
  <w:num w:numId="29" w16cid:durableId="853376264">
    <w:abstractNumId w:val="5"/>
  </w:num>
  <w:num w:numId="30" w16cid:durableId="897472507">
    <w:abstractNumId w:val="5"/>
  </w:num>
  <w:num w:numId="31" w16cid:durableId="1812166819">
    <w:abstractNumId w:val="5"/>
  </w:num>
  <w:num w:numId="32" w16cid:durableId="604580202">
    <w:abstractNumId w:val="5"/>
  </w:num>
  <w:num w:numId="33" w16cid:durableId="330841819">
    <w:abstractNumId w:val="5"/>
  </w:num>
  <w:num w:numId="34" w16cid:durableId="142814710">
    <w:abstractNumId w:val="12"/>
  </w:num>
  <w:num w:numId="35" w16cid:durableId="400250891">
    <w:abstractNumId w:val="5"/>
  </w:num>
  <w:num w:numId="36" w16cid:durableId="689457884">
    <w:abstractNumId w:val="5"/>
  </w:num>
  <w:num w:numId="37" w16cid:durableId="14966526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DE7"/>
    <w:rsid w:val="00005665"/>
    <w:rsid w:val="00017AC5"/>
    <w:rsid w:val="00017F5E"/>
    <w:rsid w:val="0003770B"/>
    <w:rsid w:val="00077AC3"/>
    <w:rsid w:val="000812A7"/>
    <w:rsid w:val="000872FE"/>
    <w:rsid w:val="00096228"/>
    <w:rsid w:val="000B0018"/>
    <w:rsid w:val="000C1FF9"/>
    <w:rsid w:val="000E482D"/>
    <w:rsid w:val="001019B2"/>
    <w:rsid w:val="00113DA2"/>
    <w:rsid w:val="00122968"/>
    <w:rsid w:val="00123C0A"/>
    <w:rsid w:val="0012645D"/>
    <w:rsid w:val="00130399"/>
    <w:rsid w:val="001368F4"/>
    <w:rsid w:val="00140A56"/>
    <w:rsid w:val="00140B5E"/>
    <w:rsid w:val="001543AB"/>
    <w:rsid w:val="00157744"/>
    <w:rsid w:val="00172315"/>
    <w:rsid w:val="001735E5"/>
    <w:rsid w:val="00183BBF"/>
    <w:rsid w:val="001A084A"/>
    <w:rsid w:val="001A2B71"/>
    <w:rsid w:val="001A324F"/>
    <w:rsid w:val="001B0D07"/>
    <w:rsid w:val="001B3BC3"/>
    <w:rsid w:val="001B618F"/>
    <w:rsid w:val="001C6E41"/>
    <w:rsid w:val="001D0FBE"/>
    <w:rsid w:val="001D46D8"/>
    <w:rsid w:val="001D4FA3"/>
    <w:rsid w:val="001E28DC"/>
    <w:rsid w:val="001F0CF9"/>
    <w:rsid w:val="00212C73"/>
    <w:rsid w:val="00220A41"/>
    <w:rsid w:val="002218BC"/>
    <w:rsid w:val="002346E2"/>
    <w:rsid w:val="00240E6D"/>
    <w:rsid w:val="00263A81"/>
    <w:rsid w:val="0027089B"/>
    <w:rsid w:val="002810B4"/>
    <w:rsid w:val="002843B9"/>
    <w:rsid w:val="00287CC5"/>
    <w:rsid w:val="002A2F99"/>
    <w:rsid w:val="002A68BD"/>
    <w:rsid w:val="002B035B"/>
    <w:rsid w:val="002B4C85"/>
    <w:rsid w:val="002C30BC"/>
    <w:rsid w:val="002F6EA9"/>
    <w:rsid w:val="00303A62"/>
    <w:rsid w:val="00316EBE"/>
    <w:rsid w:val="003228CB"/>
    <w:rsid w:val="00324CEA"/>
    <w:rsid w:val="003375D2"/>
    <w:rsid w:val="00340B7C"/>
    <w:rsid w:val="0035648D"/>
    <w:rsid w:val="00357BEE"/>
    <w:rsid w:val="0036512A"/>
    <w:rsid w:val="003728A4"/>
    <w:rsid w:val="0039362E"/>
    <w:rsid w:val="003B2B4C"/>
    <w:rsid w:val="00402E17"/>
    <w:rsid w:val="00427A61"/>
    <w:rsid w:val="00431D0A"/>
    <w:rsid w:val="00456BFA"/>
    <w:rsid w:val="00462BFF"/>
    <w:rsid w:val="00474BEA"/>
    <w:rsid w:val="00474F16"/>
    <w:rsid w:val="004A043B"/>
    <w:rsid w:val="004D426B"/>
    <w:rsid w:val="005016B5"/>
    <w:rsid w:val="005024F4"/>
    <w:rsid w:val="00517BFE"/>
    <w:rsid w:val="00521B22"/>
    <w:rsid w:val="00526C46"/>
    <w:rsid w:val="00532CB4"/>
    <w:rsid w:val="0055785F"/>
    <w:rsid w:val="00565A13"/>
    <w:rsid w:val="005719BA"/>
    <w:rsid w:val="00573C3F"/>
    <w:rsid w:val="00584FC2"/>
    <w:rsid w:val="00586505"/>
    <w:rsid w:val="005D316A"/>
    <w:rsid w:val="005D61AD"/>
    <w:rsid w:val="005E4341"/>
    <w:rsid w:val="005E47BB"/>
    <w:rsid w:val="00621053"/>
    <w:rsid w:val="00626048"/>
    <w:rsid w:val="00636AD3"/>
    <w:rsid w:val="00652478"/>
    <w:rsid w:val="006669ED"/>
    <w:rsid w:val="00673B37"/>
    <w:rsid w:val="006740A8"/>
    <w:rsid w:val="00681717"/>
    <w:rsid w:val="0069159B"/>
    <w:rsid w:val="00696063"/>
    <w:rsid w:val="006A5C0E"/>
    <w:rsid w:val="006B36FF"/>
    <w:rsid w:val="006B6FAF"/>
    <w:rsid w:val="006C1CC8"/>
    <w:rsid w:val="006F031F"/>
    <w:rsid w:val="006F7D7C"/>
    <w:rsid w:val="00706A2B"/>
    <w:rsid w:val="007340DD"/>
    <w:rsid w:val="00741B08"/>
    <w:rsid w:val="00742A4E"/>
    <w:rsid w:val="00750BD3"/>
    <w:rsid w:val="0075475A"/>
    <w:rsid w:val="00771077"/>
    <w:rsid w:val="007721CE"/>
    <w:rsid w:val="007721D6"/>
    <w:rsid w:val="00781EE4"/>
    <w:rsid w:val="007864F5"/>
    <w:rsid w:val="00792777"/>
    <w:rsid w:val="007B07D2"/>
    <w:rsid w:val="007B67DB"/>
    <w:rsid w:val="007C0847"/>
    <w:rsid w:val="007C46AE"/>
    <w:rsid w:val="007C571A"/>
    <w:rsid w:val="007D596D"/>
    <w:rsid w:val="007E744F"/>
    <w:rsid w:val="007F6EEB"/>
    <w:rsid w:val="00807F6F"/>
    <w:rsid w:val="00814686"/>
    <w:rsid w:val="00820132"/>
    <w:rsid w:val="00854C05"/>
    <w:rsid w:val="00856377"/>
    <w:rsid w:val="008630B5"/>
    <w:rsid w:val="008667C5"/>
    <w:rsid w:val="00885E10"/>
    <w:rsid w:val="00895D72"/>
    <w:rsid w:val="008C5D73"/>
    <w:rsid w:val="008D7C65"/>
    <w:rsid w:val="008E044E"/>
    <w:rsid w:val="008E088E"/>
    <w:rsid w:val="008E098E"/>
    <w:rsid w:val="00913849"/>
    <w:rsid w:val="009164B3"/>
    <w:rsid w:val="00924063"/>
    <w:rsid w:val="0092609D"/>
    <w:rsid w:val="00945978"/>
    <w:rsid w:val="00960B43"/>
    <w:rsid w:val="00962B52"/>
    <w:rsid w:val="00971FD4"/>
    <w:rsid w:val="009968C2"/>
    <w:rsid w:val="009A026D"/>
    <w:rsid w:val="009A2866"/>
    <w:rsid w:val="009A4EE6"/>
    <w:rsid w:val="009B3188"/>
    <w:rsid w:val="009B3F3C"/>
    <w:rsid w:val="009B4249"/>
    <w:rsid w:val="009D7533"/>
    <w:rsid w:val="009E35FF"/>
    <w:rsid w:val="009E7DD3"/>
    <w:rsid w:val="00A26C56"/>
    <w:rsid w:val="00A36766"/>
    <w:rsid w:val="00A83DE7"/>
    <w:rsid w:val="00AA16FC"/>
    <w:rsid w:val="00AA3FDF"/>
    <w:rsid w:val="00AD510B"/>
    <w:rsid w:val="00AD781C"/>
    <w:rsid w:val="00AF1A22"/>
    <w:rsid w:val="00AF411C"/>
    <w:rsid w:val="00AF57B5"/>
    <w:rsid w:val="00B16107"/>
    <w:rsid w:val="00B169F3"/>
    <w:rsid w:val="00B22280"/>
    <w:rsid w:val="00B25531"/>
    <w:rsid w:val="00B46BD0"/>
    <w:rsid w:val="00B53AE8"/>
    <w:rsid w:val="00B54CF1"/>
    <w:rsid w:val="00B7081F"/>
    <w:rsid w:val="00B90865"/>
    <w:rsid w:val="00B93A85"/>
    <w:rsid w:val="00B97784"/>
    <w:rsid w:val="00BA3A4D"/>
    <w:rsid w:val="00BD2405"/>
    <w:rsid w:val="00BD6CDC"/>
    <w:rsid w:val="00BE0EC4"/>
    <w:rsid w:val="00C05F6A"/>
    <w:rsid w:val="00C15238"/>
    <w:rsid w:val="00C241B1"/>
    <w:rsid w:val="00C362B6"/>
    <w:rsid w:val="00C542E8"/>
    <w:rsid w:val="00C63F62"/>
    <w:rsid w:val="00C652ED"/>
    <w:rsid w:val="00C67BDC"/>
    <w:rsid w:val="00CB0A2E"/>
    <w:rsid w:val="00CB5300"/>
    <w:rsid w:val="00CC3474"/>
    <w:rsid w:val="00CD2B6E"/>
    <w:rsid w:val="00CF3188"/>
    <w:rsid w:val="00D01A84"/>
    <w:rsid w:val="00D11112"/>
    <w:rsid w:val="00D13F14"/>
    <w:rsid w:val="00D27C4A"/>
    <w:rsid w:val="00D32491"/>
    <w:rsid w:val="00D3660F"/>
    <w:rsid w:val="00D375D5"/>
    <w:rsid w:val="00D53090"/>
    <w:rsid w:val="00D60CEF"/>
    <w:rsid w:val="00D726D0"/>
    <w:rsid w:val="00D72B39"/>
    <w:rsid w:val="00D77BF4"/>
    <w:rsid w:val="00DA5E4C"/>
    <w:rsid w:val="00DA7250"/>
    <w:rsid w:val="00DA7959"/>
    <w:rsid w:val="00DC5D6C"/>
    <w:rsid w:val="00DF0E70"/>
    <w:rsid w:val="00E00AFE"/>
    <w:rsid w:val="00E02BC7"/>
    <w:rsid w:val="00E05780"/>
    <w:rsid w:val="00E14B19"/>
    <w:rsid w:val="00E20F2B"/>
    <w:rsid w:val="00E238C6"/>
    <w:rsid w:val="00E31ED6"/>
    <w:rsid w:val="00E467A5"/>
    <w:rsid w:val="00E50BCF"/>
    <w:rsid w:val="00E639C3"/>
    <w:rsid w:val="00E70E12"/>
    <w:rsid w:val="00E8430F"/>
    <w:rsid w:val="00EB6600"/>
    <w:rsid w:val="00EC13D0"/>
    <w:rsid w:val="00ED7F57"/>
    <w:rsid w:val="00EF0D75"/>
    <w:rsid w:val="00EF12D5"/>
    <w:rsid w:val="00F314C6"/>
    <w:rsid w:val="00F37BC6"/>
    <w:rsid w:val="00F54395"/>
    <w:rsid w:val="00F5623E"/>
    <w:rsid w:val="00F56E5B"/>
    <w:rsid w:val="00F658DB"/>
    <w:rsid w:val="00F6596B"/>
    <w:rsid w:val="00F73627"/>
    <w:rsid w:val="00F86F92"/>
    <w:rsid w:val="00F942EB"/>
    <w:rsid w:val="00FA2C66"/>
    <w:rsid w:val="00FA71EF"/>
    <w:rsid w:val="00FB6107"/>
    <w:rsid w:val="00FB6C7C"/>
    <w:rsid w:val="00FD24ED"/>
    <w:rsid w:val="00FD68B8"/>
    <w:rsid w:val="00FE19C1"/>
    <w:rsid w:val="00FE6936"/>
    <w:rsid w:val="00FF72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6903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171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81717"/>
    <w:pPr>
      <w:keepNext/>
      <w:spacing w:before="240" w:after="60" w:line="280" w:lineRule="exact"/>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81717"/>
    <w:rPr>
      <w:rFonts w:ascii="Arial" w:eastAsia="Times New Roman" w:hAnsi="Arial" w:cs="Arial"/>
      <w:b/>
      <w:bCs/>
      <w:kern w:val="32"/>
      <w:sz w:val="32"/>
      <w:szCs w:val="32"/>
      <w:lang w:eastAsia="cs-CZ"/>
    </w:rPr>
  </w:style>
  <w:style w:type="character" w:styleId="Hypertextovodkaz">
    <w:name w:val="Hyperlink"/>
    <w:uiPriority w:val="99"/>
    <w:semiHidden/>
    <w:unhideWhenUsed/>
    <w:qFormat/>
    <w:rsid w:val="00681717"/>
    <w:rPr>
      <w:color w:val="0000FF"/>
      <w:u w:val="single"/>
    </w:rPr>
  </w:style>
  <w:style w:type="character" w:styleId="Sledovanodkaz">
    <w:name w:val="FollowedHyperlink"/>
    <w:uiPriority w:val="99"/>
    <w:semiHidden/>
    <w:unhideWhenUsed/>
    <w:rsid w:val="00681717"/>
    <w:rPr>
      <w:color w:val="0000FF"/>
      <w:u w:val="single"/>
    </w:rPr>
  </w:style>
  <w:style w:type="paragraph" w:customStyle="1" w:styleId="msonormal0">
    <w:name w:val="msonormal"/>
    <w:basedOn w:val="Normln"/>
    <w:rsid w:val="00681717"/>
    <w:pPr>
      <w:spacing w:before="100" w:beforeAutospacing="1" w:after="100" w:afterAutospacing="1"/>
    </w:pPr>
  </w:style>
  <w:style w:type="paragraph" w:styleId="Textkomente">
    <w:name w:val="annotation text"/>
    <w:basedOn w:val="Normln"/>
    <w:link w:val="TextkomenteChar"/>
    <w:uiPriority w:val="99"/>
    <w:unhideWhenUsed/>
    <w:rsid w:val="00681717"/>
    <w:pPr>
      <w:spacing w:after="120" w:line="280" w:lineRule="exact"/>
    </w:pPr>
    <w:rPr>
      <w:rFonts w:ascii="Calibri" w:hAnsi="Calibri"/>
      <w:sz w:val="20"/>
      <w:szCs w:val="20"/>
    </w:rPr>
  </w:style>
  <w:style w:type="character" w:customStyle="1" w:styleId="TextkomenteChar">
    <w:name w:val="Text komentáře Char"/>
    <w:basedOn w:val="Standardnpsmoodstavce"/>
    <w:link w:val="Textkomente"/>
    <w:uiPriority w:val="99"/>
    <w:rsid w:val="00681717"/>
    <w:rPr>
      <w:rFonts w:ascii="Calibri" w:eastAsia="Times New Roman" w:hAnsi="Calibri" w:cs="Times New Roman"/>
      <w:sz w:val="20"/>
      <w:szCs w:val="20"/>
      <w:lang w:eastAsia="cs-CZ"/>
    </w:rPr>
  </w:style>
  <w:style w:type="paragraph" w:styleId="Zhlav">
    <w:name w:val="header"/>
    <w:basedOn w:val="Normln"/>
    <w:link w:val="ZhlavChar"/>
    <w:unhideWhenUsed/>
    <w:rsid w:val="00681717"/>
    <w:pPr>
      <w:pBdr>
        <w:bottom w:val="single" w:sz="6" w:space="6" w:color="808080"/>
      </w:pBdr>
      <w:tabs>
        <w:tab w:val="center" w:pos="4536"/>
        <w:tab w:val="right" w:pos="9072"/>
      </w:tabs>
      <w:spacing w:line="280" w:lineRule="exact"/>
    </w:pPr>
    <w:rPr>
      <w:rFonts w:ascii="Calibri" w:hAnsi="Calibri"/>
      <w:b/>
      <w:sz w:val="16"/>
    </w:rPr>
  </w:style>
  <w:style w:type="character" w:customStyle="1" w:styleId="ZhlavChar">
    <w:name w:val="Záhlaví Char"/>
    <w:basedOn w:val="Standardnpsmoodstavce"/>
    <w:link w:val="Zhlav"/>
    <w:rsid w:val="00681717"/>
    <w:rPr>
      <w:rFonts w:ascii="Calibri" w:eastAsia="Times New Roman" w:hAnsi="Calibri" w:cs="Times New Roman"/>
      <w:b/>
      <w:sz w:val="16"/>
      <w:szCs w:val="24"/>
      <w:lang w:eastAsia="cs-CZ"/>
    </w:rPr>
  </w:style>
  <w:style w:type="paragraph" w:styleId="Zpat">
    <w:name w:val="footer"/>
    <w:basedOn w:val="Normln"/>
    <w:link w:val="ZpatChar"/>
    <w:unhideWhenUsed/>
    <w:rsid w:val="00681717"/>
    <w:pPr>
      <w:pBdr>
        <w:top w:val="dotted" w:sz="6" w:space="6" w:color="auto"/>
      </w:pBdr>
      <w:spacing w:line="280" w:lineRule="exact"/>
      <w:jc w:val="center"/>
    </w:pPr>
    <w:rPr>
      <w:rFonts w:ascii="Calibri" w:hAnsi="Calibri"/>
      <w:color w:val="808080"/>
      <w:sz w:val="16"/>
    </w:rPr>
  </w:style>
  <w:style w:type="character" w:customStyle="1" w:styleId="ZpatChar">
    <w:name w:val="Zápatí Char"/>
    <w:basedOn w:val="Standardnpsmoodstavce"/>
    <w:link w:val="Zpat"/>
    <w:rsid w:val="00681717"/>
    <w:rPr>
      <w:rFonts w:ascii="Calibri" w:eastAsia="Times New Roman" w:hAnsi="Calibri" w:cs="Times New Roman"/>
      <w:color w:val="808080"/>
      <w:sz w:val="16"/>
      <w:szCs w:val="24"/>
      <w:lang w:eastAsia="cs-CZ"/>
    </w:rPr>
  </w:style>
  <w:style w:type="paragraph" w:styleId="Nzev">
    <w:name w:val="Title"/>
    <w:basedOn w:val="Normln"/>
    <w:link w:val="NzevChar"/>
    <w:qFormat/>
    <w:rsid w:val="00681717"/>
    <w:pPr>
      <w:spacing w:before="240" w:after="60" w:line="280" w:lineRule="exact"/>
      <w:jc w:val="center"/>
      <w:outlineLvl w:val="0"/>
    </w:pPr>
    <w:rPr>
      <w:rFonts w:ascii="Arial" w:hAnsi="Arial" w:cs="Arial"/>
      <w:b/>
      <w:bCs/>
      <w:kern w:val="28"/>
      <w:sz w:val="32"/>
      <w:szCs w:val="32"/>
    </w:rPr>
  </w:style>
  <w:style w:type="character" w:customStyle="1" w:styleId="NzevChar">
    <w:name w:val="Název Char"/>
    <w:basedOn w:val="Standardnpsmoodstavce"/>
    <w:link w:val="Nzev"/>
    <w:rsid w:val="00681717"/>
    <w:rPr>
      <w:rFonts w:ascii="Arial" w:eastAsia="Times New Roman" w:hAnsi="Arial" w:cs="Arial"/>
      <w:b/>
      <w:bCs/>
      <w:kern w:val="28"/>
      <w:sz w:val="32"/>
      <w:szCs w:val="32"/>
      <w:lang w:eastAsia="cs-CZ"/>
    </w:rPr>
  </w:style>
  <w:style w:type="paragraph" w:styleId="Pedmtkomente">
    <w:name w:val="annotation subject"/>
    <w:basedOn w:val="Textkomente"/>
    <w:next w:val="Textkomente"/>
    <w:link w:val="PedmtkomenteChar"/>
    <w:semiHidden/>
    <w:unhideWhenUsed/>
    <w:rsid w:val="00681717"/>
    <w:rPr>
      <w:b/>
      <w:bCs/>
    </w:rPr>
  </w:style>
  <w:style w:type="character" w:customStyle="1" w:styleId="PedmtkomenteChar">
    <w:name w:val="Předmět komentáře Char"/>
    <w:basedOn w:val="TextkomenteChar"/>
    <w:link w:val="Pedmtkomente"/>
    <w:semiHidden/>
    <w:rsid w:val="00681717"/>
    <w:rPr>
      <w:rFonts w:ascii="Calibri" w:eastAsia="Times New Roman" w:hAnsi="Calibri" w:cs="Times New Roman"/>
      <w:b/>
      <w:bCs/>
      <w:sz w:val="20"/>
      <w:szCs w:val="20"/>
      <w:lang w:eastAsia="cs-CZ"/>
    </w:rPr>
  </w:style>
  <w:style w:type="paragraph" w:styleId="Textbubliny">
    <w:name w:val="Balloon Text"/>
    <w:basedOn w:val="Normln"/>
    <w:link w:val="TextbublinyChar"/>
    <w:semiHidden/>
    <w:unhideWhenUsed/>
    <w:rsid w:val="00681717"/>
    <w:pPr>
      <w:spacing w:after="120" w:line="280" w:lineRule="exact"/>
    </w:pPr>
    <w:rPr>
      <w:rFonts w:ascii="Tahoma" w:hAnsi="Tahoma" w:cs="Tahoma"/>
      <w:sz w:val="16"/>
      <w:szCs w:val="16"/>
    </w:rPr>
  </w:style>
  <w:style w:type="character" w:customStyle="1" w:styleId="TextbublinyChar">
    <w:name w:val="Text bubliny Char"/>
    <w:basedOn w:val="Standardnpsmoodstavce"/>
    <w:link w:val="Textbubliny"/>
    <w:semiHidden/>
    <w:rsid w:val="00681717"/>
    <w:rPr>
      <w:rFonts w:ascii="Tahoma" w:eastAsia="Times New Roman" w:hAnsi="Tahoma" w:cs="Tahoma"/>
      <w:sz w:val="16"/>
      <w:szCs w:val="16"/>
      <w:lang w:eastAsia="cs-CZ"/>
    </w:rPr>
  </w:style>
  <w:style w:type="paragraph" w:styleId="Revize">
    <w:name w:val="Revision"/>
    <w:uiPriority w:val="99"/>
    <w:semiHidden/>
    <w:rsid w:val="00681717"/>
    <w:pPr>
      <w:spacing w:after="0" w:line="240" w:lineRule="auto"/>
    </w:pPr>
    <w:rPr>
      <w:rFonts w:ascii="Calibri" w:eastAsia="Times New Roman" w:hAnsi="Calibri" w:cs="Times New Roman"/>
      <w:szCs w:val="24"/>
      <w:lang w:eastAsia="cs-CZ"/>
    </w:rPr>
  </w:style>
  <w:style w:type="paragraph" w:styleId="Odstavecseseznamem">
    <w:name w:val="List Paragraph"/>
    <w:basedOn w:val="Normln"/>
    <w:uiPriority w:val="34"/>
    <w:qFormat/>
    <w:rsid w:val="00681717"/>
    <w:pPr>
      <w:ind w:left="720"/>
      <w:contextualSpacing/>
    </w:pPr>
  </w:style>
  <w:style w:type="character" w:customStyle="1" w:styleId="RLTextlnkuslovanChar">
    <w:name w:val="RL Text článku číslovaný Char"/>
    <w:link w:val="RLTextlnkuslovan"/>
    <w:locked/>
    <w:rsid w:val="00681717"/>
    <w:rPr>
      <w:rFonts w:ascii="Calibri" w:hAnsi="Calibri"/>
      <w:szCs w:val="24"/>
    </w:rPr>
  </w:style>
  <w:style w:type="paragraph" w:customStyle="1" w:styleId="RLTextlnkuslovan">
    <w:name w:val="RL Text článku číslovaný"/>
    <w:basedOn w:val="Normln"/>
    <w:link w:val="RLTextlnkuslovanChar"/>
    <w:qFormat/>
    <w:rsid w:val="00681717"/>
    <w:pPr>
      <w:numPr>
        <w:ilvl w:val="1"/>
        <w:numId w:val="1"/>
      </w:numPr>
      <w:spacing w:after="120" w:line="280" w:lineRule="exact"/>
      <w:jc w:val="both"/>
    </w:pPr>
    <w:rPr>
      <w:rFonts w:ascii="Calibri" w:eastAsiaTheme="minorHAnsi" w:hAnsi="Calibri" w:cstheme="minorBidi"/>
      <w:sz w:val="22"/>
      <w:lang w:eastAsia="en-US"/>
    </w:rPr>
  </w:style>
  <w:style w:type="character" w:customStyle="1" w:styleId="RLlneksmlouvyChar">
    <w:name w:val="RL Článek smlouvy Char"/>
    <w:link w:val="RLlneksmlouvy"/>
    <w:locked/>
    <w:rsid w:val="00681717"/>
    <w:rPr>
      <w:rFonts w:ascii="Calibri" w:hAnsi="Calibri"/>
      <w:b/>
      <w:szCs w:val="24"/>
    </w:rPr>
  </w:style>
  <w:style w:type="paragraph" w:customStyle="1" w:styleId="RLlneksmlouvy">
    <w:name w:val="RL Článek smlouvy"/>
    <w:basedOn w:val="Normln"/>
    <w:next w:val="RLTextlnkuslovan"/>
    <w:link w:val="RLlneksmlouvyChar"/>
    <w:qFormat/>
    <w:rsid w:val="00681717"/>
    <w:pPr>
      <w:keepNext/>
      <w:numPr>
        <w:numId w:val="1"/>
      </w:numPr>
      <w:suppressAutoHyphens/>
      <w:spacing w:before="360" w:after="120" w:line="280" w:lineRule="exact"/>
      <w:jc w:val="both"/>
      <w:outlineLvl w:val="0"/>
    </w:pPr>
    <w:rPr>
      <w:rFonts w:ascii="Calibri" w:eastAsiaTheme="minorHAnsi" w:hAnsi="Calibri" w:cstheme="minorBidi"/>
      <w:b/>
      <w:sz w:val="22"/>
      <w:lang w:eastAsia="en-US"/>
    </w:rPr>
  </w:style>
  <w:style w:type="paragraph" w:customStyle="1" w:styleId="RLdajeosmluvnstran">
    <w:name w:val="RL  údaje o smluvní straně"/>
    <w:basedOn w:val="Normln"/>
    <w:uiPriority w:val="99"/>
    <w:rsid w:val="00681717"/>
    <w:pPr>
      <w:spacing w:after="120" w:line="280" w:lineRule="exact"/>
      <w:jc w:val="center"/>
    </w:pPr>
    <w:rPr>
      <w:rFonts w:ascii="Calibri" w:hAnsi="Calibri"/>
      <w:sz w:val="22"/>
      <w:lang w:eastAsia="en-US"/>
    </w:rPr>
  </w:style>
  <w:style w:type="character" w:customStyle="1" w:styleId="RLProhlensmluvnchstranChar">
    <w:name w:val="RL Prohlášení smluvních stran Char"/>
    <w:link w:val="RLProhlensmluvnchstran"/>
    <w:locked/>
    <w:rsid w:val="00681717"/>
    <w:rPr>
      <w:rFonts w:ascii="Calibri" w:hAnsi="Calibri"/>
      <w:b/>
      <w:szCs w:val="24"/>
    </w:rPr>
  </w:style>
  <w:style w:type="paragraph" w:customStyle="1" w:styleId="RLProhlensmluvnchstran">
    <w:name w:val="RL Prohlášení smluvních stran"/>
    <w:basedOn w:val="Normln"/>
    <w:link w:val="RLProhlensmluvnchstranChar"/>
    <w:rsid w:val="00681717"/>
    <w:pPr>
      <w:spacing w:after="120" w:line="280" w:lineRule="exact"/>
      <w:jc w:val="center"/>
    </w:pPr>
    <w:rPr>
      <w:rFonts w:ascii="Calibri" w:eastAsiaTheme="minorHAnsi" w:hAnsi="Calibri" w:cstheme="minorBidi"/>
      <w:b/>
      <w:sz w:val="22"/>
      <w:lang w:eastAsia="en-US"/>
    </w:rPr>
  </w:style>
  <w:style w:type="paragraph" w:customStyle="1" w:styleId="Seznamploh">
    <w:name w:val="Seznam příloh"/>
    <w:basedOn w:val="RLTextlnkuslovan"/>
    <w:rsid w:val="00681717"/>
    <w:pPr>
      <w:numPr>
        <w:ilvl w:val="0"/>
        <w:numId w:val="0"/>
      </w:numPr>
      <w:ind w:left="3572" w:hanging="1361"/>
    </w:pPr>
    <w:rPr>
      <w:szCs w:val="20"/>
    </w:rPr>
  </w:style>
  <w:style w:type="paragraph" w:customStyle="1" w:styleId="RLnzevsmlouvy">
    <w:name w:val="RL název smlouvy"/>
    <w:basedOn w:val="Normln"/>
    <w:next w:val="Normln"/>
    <w:rsid w:val="00681717"/>
    <w:pPr>
      <w:spacing w:before="120" w:after="1200"/>
      <w:jc w:val="center"/>
    </w:pPr>
    <w:rPr>
      <w:rFonts w:ascii="Calibri" w:hAnsi="Calibri" w:cs="Arial"/>
      <w:b/>
      <w:bCs/>
      <w:caps/>
      <w:spacing w:val="40"/>
      <w:kern w:val="28"/>
      <w:sz w:val="32"/>
      <w:szCs w:val="32"/>
    </w:rPr>
  </w:style>
  <w:style w:type="character" w:customStyle="1" w:styleId="TSTextlnkuslovanChar">
    <w:name w:val="TS Text článku číslovaný Char"/>
    <w:link w:val="TSTextlnkuslovan"/>
    <w:locked/>
    <w:rsid w:val="00681717"/>
    <w:rPr>
      <w:rFonts w:ascii="Calibri" w:hAnsi="Calibri"/>
      <w:lang w:val="x-none" w:eastAsia="x-none"/>
    </w:rPr>
  </w:style>
  <w:style w:type="paragraph" w:customStyle="1" w:styleId="TSTextlnkuslovan">
    <w:name w:val="TS Text článku číslovaný"/>
    <w:basedOn w:val="Normln"/>
    <w:link w:val="TSTextlnkuslovanChar"/>
    <w:qFormat/>
    <w:rsid w:val="00681717"/>
    <w:pPr>
      <w:numPr>
        <w:ilvl w:val="1"/>
        <w:numId w:val="3"/>
      </w:numPr>
      <w:spacing w:after="120" w:line="280" w:lineRule="exact"/>
      <w:jc w:val="both"/>
    </w:pPr>
    <w:rPr>
      <w:rFonts w:ascii="Calibri" w:eastAsiaTheme="minorHAnsi" w:hAnsi="Calibri" w:cstheme="minorBidi"/>
      <w:sz w:val="22"/>
      <w:szCs w:val="22"/>
      <w:lang w:val="x-none" w:eastAsia="x-none"/>
    </w:rPr>
  </w:style>
  <w:style w:type="paragraph" w:customStyle="1" w:styleId="xl66">
    <w:name w:val="xl66"/>
    <w:basedOn w:val="Normln"/>
    <w:rsid w:val="0068171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67">
    <w:name w:val="xl67"/>
    <w:basedOn w:val="Normln"/>
    <w:rsid w:val="00681717"/>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68">
    <w:name w:val="xl68"/>
    <w:basedOn w:val="Normln"/>
    <w:rsid w:val="00681717"/>
    <w:pPr>
      <w:spacing w:before="100" w:beforeAutospacing="1" w:after="100" w:afterAutospacing="1"/>
    </w:pPr>
    <w:rPr>
      <w:rFonts w:ascii="Arial" w:hAnsi="Arial" w:cs="Arial"/>
      <w:b/>
      <w:bCs/>
    </w:rPr>
  </w:style>
  <w:style w:type="paragraph" w:customStyle="1" w:styleId="xl69">
    <w:name w:val="xl69"/>
    <w:basedOn w:val="Normln"/>
    <w:rsid w:val="00681717"/>
    <w:pPr>
      <w:spacing w:before="100" w:beforeAutospacing="1" w:after="100" w:afterAutospacing="1"/>
    </w:pPr>
    <w:rPr>
      <w:rFonts w:ascii="Arial" w:hAnsi="Arial" w:cs="Arial"/>
      <w:b/>
      <w:bCs/>
    </w:rPr>
  </w:style>
  <w:style w:type="paragraph" w:customStyle="1" w:styleId="xl70">
    <w:name w:val="xl70"/>
    <w:basedOn w:val="Normln"/>
    <w:rsid w:val="00681717"/>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71">
    <w:name w:val="xl71"/>
    <w:basedOn w:val="Normln"/>
    <w:rsid w:val="00681717"/>
    <w:pPr>
      <w:spacing w:before="100" w:beforeAutospacing="1" w:after="100" w:afterAutospacing="1"/>
    </w:pPr>
    <w:rPr>
      <w:rFonts w:ascii="Arial" w:hAnsi="Arial" w:cs="Arial"/>
      <w:b/>
      <w:bCs/>
      <w:u w:val="single"/>
    </w:rPr>
  </w:style>
  <w:style w:type="paragraph" w:customStyle="1" w:styleId="xl72">
    <w:name w:val="xl72"/>
    <w:basedOn w:val="Normln"/>
    <w:rsid w:val="00681717"/>
    <w:pPr>
      <w:pBdr>
        <w:top w:val="single" w:sz="8" w:space="0" w:color="auto"/>
        <w:left w:val="single" w:sz="8" w:space="0" w:color="auto"/>
        <w:bottom w:val="single" w:sz="8" w:space="0" w:color="auto"/>
      </w:pBdr>
      <w:shd w:val="clear" w:color="auto" w:fill="00FF00"/>
      <w:spacing w:before="100" w:beforeAutospacing="1" w:after="100" w:afterAutospacing="1"/>
    </w:pPr>
  </w:style>
  <w:style w:type="paragraph" w:customStyle="1" w:styleId="xl73">
    <w:name w:val="xl73"/>
    <w:basedOn w:val="Normln"/>
    <w:rsid w:val="00681717"/>
    <w:pPr>
      <w:pBdr>
        <w:top w:val="single" w:sz="8" w:space="0" w:color="auto"/>
        <w:bottom w:val="single" w:sz="8" w:space="0" w:color="auto"/>
        <w:right w:val="single" w:sz="8" w:space="0" w:color="auto"/>
      </w:pBdr>
      <w:shd w:val="clear" w:color="auto" w:fill="00FF00"/>
      <w:spacing w:before="100" w:beforeAutospacing="1" w:after="100" w:afterAutospacing="1"/>
    </w:pPr>
  </w:style>
  <w:style w:type="paragraph" w:customStyle="1" w:styleId="xl74">
    <w:name w:val="xl74"/>
    <w:basedOn w:val="Normln"/>
    <w:rsid w:val="00681717"/>
    <w:pPr>
      <w:pBdr>
        <w:top w:val="single" w:sz="8" w:space="0" w:color="auto"/>
        <w:left w:val="single" w:sz="8" w:space="0" w:color="auto"/>
        <w:right w:val="single" w:sz="8" w:space="0" w:color="auto"/>
      </w:pBdr>
      <w:spacing w:before="100" w:beforeAutospacing="1" w:after="100" w:afterAutospacing="1"/>
    </w:pPr>
    <w:rPr>
      <w:rFonts w:ascii="Arial" w:hAnsi="Arial" w:cs="Arial"/>
      <w:b/>
      <w:bCs/>
    </w:rPr>
  </w:style>
  <w:style w:type="paragraph" w:customStyle="1" w:styleId="xl75">
    <w:name w:val="xl75"/>
    <w:basedOn w:val="Normln"/>
    <w:rsid w:val="00681717"/>
    <w:pPr>
      <w:pBdr>
        <w:top w:val="single" w:sz="8" w:space="0" w:color="auto"/>
        <w:left w:val="single" w:sz="8" w:space="0" w:color="auto"/>
        <w:bottom w:val="single" w:sz="8" w:space="0" w:color="auto"/>
        <w:right w:val="single" w:sz="8" w:space="0" w:color="auto"/>
      </w:pBdr>
      <w:shd w:val="clear" w:color="auto" w:fill="00FF00"/>
      <w:spacing w:before="100" w:beforeAutospacing="1" w:after="100" w:afterAutospacing="1"/>
    </w:pPr>
    <w:rPr>
      <w:rFonts w:ascii="Arial" w:hAnsi="Arial" w:cs="Arial"/>
      <w:b/>
      <w:bCs/>
    </w:rPr>
  </w:style>
  <w:style w:type="paragraph" w:customStyle="1" w:styleId="xl76">
    <w:name w:val="xl76"/>
    <w:basedOn w:val="Normln"/>
    <w:rsid w:val="0068171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77">
    <w:name w:val="xl77"/>
    <w:basedOn w:val="Normln"/>
    <w:rsid w:val="0068171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78">
    <w:name w:val="xl78"/>
    <w:basedOn w:val="Normln"/>
    <w:rsid w:val="00681717"/>
    <w:pPr>
      <w:pBdr>
        <w:top w:val="single" w:sz="8" w:space="0" w:color="auto"/>
        <w:bottom w:val="single" w:sz="8" w:space="0" w:color="auto"/>
      </w:pBdr>
      <w:shd w:val="clear" w:color="auto" w:fill="00FF00"/>
      <w:spacing w:before="100" w:beforeAutospacing="1" w:after="100" w:afterAutospacing="1"/>
      <w:jc w:val="center"/>
    </w:pPr>
    <w:rPr>
      <w:rFonts w:ascii="Arial" w:hAnsi="Arial" w:cs="Arial"/>
      <w:b/>
      <w:bCs/>
      <w:sz w:val="36"/>
      <w:szCs w:val="36"/>
    </w:rPr>
  </w:style>
  <w:style w:type="paragraph" w:customStyle="1" w:styleId="xl79">
    <w:name w:val="xl79"/>
    <w:basedOn w:val="Normln"/>
    <w:rsid w:val="00681717"/>
    <w:pPr>
      <w:spacing w:before="100" w:beforeAutospacing="1" w:after="100" w:afterAutospacing="1"/>
    </w:pPr>
    <w:rPr>
      <w:rFonts w:ascii="Arial" w:hAnsi="Arial" w:cs="Arial"/>
      <w:b/>
      <w:bCs/>
    </w:rPr>
  </w:style>
  <w:style w:type="paragraph" w:customStyle="1" w:styleId="xl80">
    <w:name w:val="xl80"/>
    <w:basedOn w:val="Normln"/>
    <w:rsid w:val="00681717"/>
    <w:pPr>
      <w:spacing w:before="100" w:beforeAutospacing="1" w:after="100" w:afterAutospacing="1"/>
    </w:pPr>
    <w:rPr>
      <w:rFonts w:ascii="Arial" w:hAnsi="Arial" w:cs="Arial"/>
    </w:rPr>
  </w:style>
  <w:style w:type="paragraph" w:customStyle="1" w:styleId="xl81">
    <w:name w:val="xl81"/>
    <w:basedOn w:val="Normln"/>
    <w:rsid w:val="00681717"/>
    <w:pPr>
      <w:pBdr>
        <w:left w:val="single" w:sz="8" w:space="0" w:color="auto"/>
        <w:bottom w:val="single" w:sz="4" w:space="0" w:color="auto"/>
      </w:pBdr>
      <w:spacing w:before="100" w:beforeAutospacing="1" w:after="100" w:afterAutospacing="1"/>
    </w:pPr>
    <w:rPr>
      <w:rFonts w:ascii="Arial" w:hAnsi="Arial" w:cs="Arial"/>
    </w:rPr>
  </w:style>
  <w:style w:type="paragraph" w:customStyle="1" w:styleId="xl82">
    <w:name w:val="xl82"/>
    <w:basedOn w:val="Normln"/>
    <w:rsid w:val="00681717"/>
    <w:pPr>
      <w:pBdr>
        <w:top w:val="single" w:sz="4" w:space="0" w:color="auto"/>
        <w:left w:val="single" w:sz="8" w:space="0" w:color="auto"/>
        <w:bottom w:val="single" w:sz="4" w:space="0" w:color="auto"/>
      </w:pBdr>
      <w:spacing w:before="100" w:beforeAutospacing="1" w:after="100" w:afterAutospacing="1"/>
    </w:pPr>
    <w:rPr>
      <w:rFonts w:ascii="Arial" w:hAnsi="Arial" w:cs="Arial"/>
    </w:rPr>
  </w:style>
  <w:style w:type="paragraph" w:customStyle="1" w:styleId="xl83">
    <w:name w:val="xl83"/>
    <w:basedOn w:val="Normln"/>
    <w:rsid w:val="0068171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4">
    <w:name w:val="xl84"/>
    <w:basedOn w:val="Normln"/>
    <w:rsid w:val="0068171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rPr>
  </w:style>
  <w:style w:type="paragraph" w:customStyle="1" w:styleId="xl85">
    <w:name w:val="xl85"/>
    <w:basedOn w:val="Normln"/>
    <w:rsid w:val="00681717"/>
    <w:pPr>
      <w:spacing w:before="100" w:beforeAutospacing="1" w:after="100" w:afterAutospacing="1"/>
    </w:pPr>
    <w:rPr>
      <w:rFonts w:ascii="Arial" w:hAnsi="Arial" w:cs="Arial"/>
    </w:rPr>
  </w:style>
  <w:style w:type="paragraph" w:customStyle="1" w:styleId="xl86">
    <w:name w:val="xl86"/>
    <w:basedOn w:val="Normln"/>
    <w:rsid w:val="00681717"/>
    <w:pPr>
      <w:spacing w:before="100" w:beforeAutospacing="1" w:after="100" w:afterAutospacing="1"/>
    </w:pPr>
    <w:rPr>
      <w:rFonts w:ascii="Arial" w:hAnsi="Arial" w:cs="Arial"/>
      <w:b/>
      <w:bCs/>
    </w:rPr>
  </w:style>
  <w:style w:type="paragraph" w:customStyle="1" w:styleId="xl87">
    <w:name w:val="xl87"/>
    <w:basedOn w:val="Normln"/>
    <w:rsid w:val="00681717"/>
    <w:pPr>
      <w:pBdr>
        <w:left w:val="single" w:sz="8" w:space="0" w:color="auto"/>
        <w:bottom w:val="single" w:sz="4" w:space="0" w:color="auto"/>
      </w:pBdr>
      <w:spacing w:before="100" w:beforeAutospacing="1" w:after="100" w:afterAutospacing="1"/>
    </w:pPr>
    <w:rPr>
      <w:rFonts w:ascii="Arial" w:hAnsi="Arial" w:cs="Arial"/>
      <w:b/>
      <w:bCs/>
    </w:rPr>
  </w:style>
  <w:style w:type="paragraph" w:customStyle="1" w:styleId="xl88">
    <w:name w:val="xl88"/>
    <w:basedOn w:val="Normln"/>
    <w:rsid w:val="00681717"/>
    <w:pPr>
      <w:pBdr>
        <w:top w:val="single" w:sz="4" w:space="0" w:color="auto"/>
        <w:left w:val="single" w:sz="8" w:space="0" w:color="auto"/>
        <w:bottom w:val="single" w:sz="4" w:space="0" w:color="auto"/>
      </w:pBdr>
      <w:spacing w:before="100" w:beforeAutospacing="1" w:after="100" w:afterAutospacing="1"/>
    </w:pPr>
    <w:rPr>
      <w:rFonts w:ascii="Arial" w:hAnsi="Arial" w:cs="Arial"/>
      <w:b/>
      <w:bCs/>
    </w:rPr>
  </w:style>
  <w:style w:type="paragraph" w:customStyle="1" w:styleId="xl89">
    <w:name w:val="xl89"/>
    <w:basedOn w:val="Normln"/>
    <w:rsid w:val="0068171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90">
    <w:name w:val="xl90"/>
    <w:basedOn w:val="Normln"/>
    <w:rsid w:val="00681717"/>
    <w:pPr>
      <w:pBdr>
        <w:top w:val="single" w:sz="4" w:space="0" w:color="auto"/>
        <w:bottom w:val="single" w:sz="4" w:space="0" w:color="auto"/>
      </w:pBdr>
      <w:spacing w:before="100" w:beforeAutospacing="1" w:after="100" w:afterAutospacing="1"/>
    </w:pPr>
    <w:rPr>
      <w:rFonts w:ascii="Arial" w:hAnsi="Arial" w:cs="Arial"/>
      <w:b/>
      <w:bCs/>
    </w:rPr>
  </w:style>
  <w:style w:type="paragraph" w:customStyle="1" w:styleId="xl91">
    <w:name w:val="xl91"/>
    <w:basedOn w:val="Normln"/>
    <w:rsid w:val="00681717"/>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28"/>
      <w:szCs w:val="28"/>
    </w:rPr>
  </w:style>
  <w:style w:type="paragraph" w:customStyle="1" w:styleId="xl92">
    <w:name w:val="xl92"/>
    <w:basedOn w:val="Normln"/>
    <w:rsid w:val="0068171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93">
    <w:name w:val="xl93"/>
    <w:basedOn w:val="Normln"/>
    <w:rsid w:val="00681717"/>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rPr>
  </w:style>
  <w:style w:type="paragraph" w:customStyle="1" w:styleId="xl94">
    <w:name w:val="xl94"/>
    <w:basedOn w:val="Normln"/>
    <w:rsid w:val="00681717"/>
    <w:pPr>
      <w:pBdr>
        <w:left w:val="single" w:sz="8" w:space="0" w:color="auto"/>
      </w:pBdr>
      <w:spacing w:before="100" w:beforeAutospacing="1" w:after="100" w:afterAutospacing="1"/>
    </w:pPr>
    <w:rPr>
      <w:rFonts w:ascii="Arial" w:hAnsi="Arial" w:cs="Arial"/>
      <w:b/>
      <w:bCs/>
    </w:rPr>
  </w:style>
  <w:style w:type="paragraph" w:customStyle="1" w:styleId="xl95">
    <w:name w:val="xl95"/>
    <w:basedOn w:val="Normln"/>
    <w:rsid w:val="00681717"/>
    <w:pPr>
      <w:pBdr>
        <w:top w:val="single" w:sz="4" w:space="0" w:color="auto"/>
        <w:left w:val="single" w:sz="8" w:space="0" w:color="auto"/>
        <w:right w:val="single" w:sz="4" w:space="0" w:color="auto"/>
      </w:pBdr>
      <w:spacing w:before="100" w:beforeAutospacing="1" w:after="100" w:afterAutospacing="1"/>
    </w:pPr>
    <w:rPr>
      <w:rFonts w:ascii="Arial" w:hAnsi="Arial" w:cs="Arial"/>
      <w:b/>
      <w:bCs/>
    </w:rPr>
  </w:style>
  <w:style w:type="paragraph" w:customStyle="1" w:styleId="xl96">
    <w:name w:val="xl96"/>
    <w:basedOn w:val="Normln"/>
    <w:rsid w:val="00681717"/>
    <w:pPr>
      <w:pBdr>
        <w:left w:val="single" w:sz="8" w:space="0" w:color="auto"/>
      </w:pBdr>
      <w:spacing w:before="100" w:beforeAutospacing="1" w:after="100" w:afterAutospacing="1"/>
    </w:pPr>
    <w:rPr>
      <w:rFonts w:ascii="Arial" w:hAnsi="Arial" w:cs="Arial"/>
    </w:rPr>
  </w:style>
  <w:style w:type="paragraph" w:customStyle="1" w:styleId="xl97">
    <w:name w:val="xl97"/>
    <w:basedOn w:val="Normln"/>
    <w:rsid w:val="00681717"/>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98">
    <w:name w:val="xl98"/>
    <w:basedOn w:val="Normln"/>
    <w:rsid w:val="0068171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rPr>
  </w:style>
  <w:style w:type="paragraph" w:customStyle="1" w:styleId="xl99">
    <w:name w:val="xl99"/>
    <w:basedOn w:val="Normln"/>
    <w:rsid w:val="00681717"/>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100">
    <w:name w:val="xl100"/>
    <w:basedOn w:val="Normln"/>
    <w:rsid w:val="00681717"/>
    <w:pPr>
      <w:pBdr>
        <w:top w:val="single" w:sz="4" w:space="0" w:color="auto"/>
        <w:left w:val="single" w:sz="8" w:space="0" w:color="auto"/>
      </w:pBdr>
      <w:spacing w:before="100" w:beforeAutospacing="1" w:after="100" w:afterAutospacing="1"/>
    </w:pPr>
    <w:rPr>
      <w:rFonts w:ascii="Arial" w:hAnsi="Arial" w:cs="Arial"/>
    </w:rPr>
  </w:style>
  <w:style w:type="paragraph" w:customStyle="1" w:styleId="xl101">
    <w:name w:val="xl101"/>
    <w:basedOn w:val="Normln"/>
    <w:rsid w:val="0068171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rPr>
  </w:style>
  <w:style w:type="paragraph" w:customStyle="1" w:styleId="xl102">
    <w:name w:val="xl102"/>
    <w:basedOn w:val="Normln"/>
    <w:rsid w:val="00681717"/>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rPr>
  </w:style>
  <w:style w:type="paragraph" w:customStyle="1" w:styleId="xl103">
    <w:name w:val="xl103"/>
    <w:basedOn w:val="Normln"/>
    <w:rsid w:val="00681717"/>
    <w:pPr>
      <w:pBdr>
        <w:top w:val="single" w:sz="8" w:space="0" w:color="auto"/>
        <w:left w:val="single" w:sz="8" w:space="0" w:color="auto"/>
        <w:bottom w:val="single" w:sz="8" w:space="0" w:color="auto"/>
        <w:right w:val="single" w:sz="8" w:space="0" w:color="auto"/>
      </w:pBdr>
      <w:shd w:val="clear" w:color="auto" w:fill="D9D9D9"/>
      <w:spacing w:before="100" w:beforeAutospacing="1" w:after="100" w:afterAutospacing="1"/>
      <w:jc w:val="center"/>
    </w:pPr>
    <w:rPr>
      <w:rFonts w:ascii="Arial" w:hAnsi="Arial" w:cs="Arial"/>
      <w:b/>
      <w:bCs/>
    </w:rPr>
  </w:style>
  <w:style w:type="paragraph" w:customStyle="1" w:styleId="xl104">
    <w:name w:val="xl104"/>
    <w:basedOn w:val="Normln"/>
    <w:rsid w:val="00681717"/>
    <w:pPr>
      <w:pBdr>
        <w:top w:val="single" w:sz="8" w:space="0" w:color="auto"/>
        <w:bottom w:val="single" w:sz="4" w:space="0" w:color="auto"/>
        <w:right w:val="single" w:sz="4" w:space="0" w:color="auto"/>
      </w:pBdr>
      <w:shd w:val="clear" w:color="auto" w:fill="D9D9D9"/>
      <w:spacing w:before="100" w:beforeAutospacing="1" w:after="100" w:afterAutospacing="1"/>
      <w:jc w:val="center"/>
    </w:pPr>
    <w:rPr>
      <w:rFonts w:ascii="Arial" w:hAnsi="Arial" w:cs="Arial"/>
      <w:b/>
      <w:bCs/>
    </w:rPr>
  </w:style>
  <w:style w:type="paragraph" w:customStyle="1" w:styleId="xl105">
    <w:name w:val="xl105"/>
    <w:basedOn w:val="Normln"/>
    <w:rsid w:val="00681717"/>
    <w:pPr>
      <w:pBdr>
        <w:top w:val="single" w:sz="8" w:space="0" w:color="auto"/>
        <w:left w:val="single" w:sz="4" w:space="0" w:color="auto"/>
        <w:bottom w:val="single" w:sz="4" w:space="0" w:color="auto"/>
        <w:right w:val="single" w:sz="8" w:space="0" w:color="auto"/>
      </w:pBdr>
      <w:shd w:val="clear" w:color="auto" w:fill="D9D9D9"/>
      <w:spacing w:before="100" w:beforeAutospacing="1" w:after="100" w:afterAutospacing="1"/>
      <w:jc w:val="center"/>
    </w:pPr>
    <w:rPr>
      <w:rFonts w:ascii="Arial" w:hAnsi="Arial" w:cs="Arial"/>
      <w:b/>
      <w:bCs/>
    </w:rPr>
  </w:style>
  <w:style w:type="paragraph" w:customStyle="1" w:styleId="xl106">
    <w:name w:val="xl106"/>
    <w:basedOn w:val="Normln"/>
    <w:rsid w:val="00681717"/>
    <w:pPr>
      <w:pBdr>
        <w:top w:val="single" w:sz="8" w:space="0" w:color="auto"/>
        <w:bottom w:val="single" w:sz="4" w:space="0" w:color="auto"/>
        <w:right w:val="single" w:sz="8" w:space="0" w:color="auto"/>
      </w:pBdr>
      <w:shd w:val="clear" w:color="auto" w:fill="D9D9D9"/>
      <w:spacing w:before="100" w:beforeAutospacing="1" w:after="100" w:afterAutospacing="1"/>
      <w:jc w:val="center"/>
    </w:pPr>
    <w:rPr>
      <w:rFonts w:ascii="Arial" w:hAnsi="Arial" w:cs="Arial"/>
      <w:b/>
      <w:bCs/>
    </w:rPr>
  </w:style>
  <w:style w:type="paragraph" w:customStyle="1" w:styleId="xl107">
    <w:name w:val="xl107"/>
    <w:basedOn w:val="Normln"/>
    <w:rsid w:val="0068171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SAPtextcisl">
    <w:name w:val="SAP_text_cisl"/>
    <w:basedOn w:val="Normln"/>
    <w:rsid w:val="00681717"/>
    <w:pPr>
      <w:numPr>
        <w:numId w:val="5"/>
      </w:numPr>
      <w:tabs>
        <w:tab w:val="num" w:pos="360"/>
        <w:tab w:val="num" w:pos="420"/>
      </w:tabs>
      <w:spacing w:before="120" w:after="60"/>
      <w:ind w:left="0" w:firstLine="0"/>
      <w:jc w:val="both"/>
    </w:pPr>
    <w:rPr>
      <w:rFonts w:ascii="Calibri" w:hAnsi="Calibri"/>
      <w:kern w:val="24"/>
    </w:rPr>
  </w:style>
  <w:style w:type="paragraph" w:customStyle="1" w:styleId="SAPtextabc">
    <w:name w:val="SAP_text_abc"/>
    <w:basedOn w:val="Normln"/>
    <w:rsid w:val="00681717"/>
    <w:pPr>
      <w:numPr>
        <w:ilvl w:val="1"/>
        <w:numId w:val="5"/>
      </w:numPr>
      <w:tabs>
        <w:tab w:val="num" w:pos="567"/>
      </w:tabs>
      <w:spacing w:before="120" w:after="60"/>
      <w:ind w:left="1361" w:hanging="1361"/>
      <w:jc w:val="both"/>
    </w:pPr>
    <w:rPr>
      <w:rFonts w:ascii="Calibri" w:hAnsi="Calibri"/>
      <w:kern w:val="24"/>
    </w:rPr>
  </w:style>
  <w:style w:type="character" w:styleId="Odkaznakoment">
    <w:name w:val="annotation reference"/>
    <w:uiPriority w:val="99"/>
    <w:unhideWhenUsed/>
    <w:rsid w:val="00681717"/>
    <w:rPr>
      <w:sz w:val="16"/>
      <w:szCs w:val="16"/>
    </w:rPr>
  </w:style>
  <w:style w:type="character" w:customStyle="1" w:styleId="Kurzva">
    <w:name w:val="Kurzíva"/>
    <w:rsid w:val="00681717"/>
    <w:rPr>
      <w:i/>
      <w:iCs w:val="0"/>
    </w:rPr>
  </w:style>
  <w:style w:type="character" w:customStyle="1" w:styleId="RLlneksmlouvyCharChar">
    <w:name w:val="RL Článek smlouvy Char Char"/>
    <w:rsid w:val="00681717"/>
    <w:rPr>
      <w:rFonts w:ascii="Calibri" w:hAnsi="Calibri" w:hint="default"/>
      <w:b/>
      <w:bCs w:val="0"/>
      <w:sz w:val="22"/>
      <w:szCs w:val="24"/>
      <w:lang w:eastAsia="en-US"/>
    </w:rPr>
  </w:style>
  <w:style w:type="table" w:styleId="Mkatabulky">
    <w:name w:val="Table Grid"/>
    <w:basedOn w:val="Normlntabulka"/>
    <w:rsid w:val="00681717"/>
    <w:pPr>
      <w:spacing w:after="120" w:line="280" w:lineRule="exact"/>
    </w:pPr>
    <w:rPr>
      <w:rFonts w:ascii="Times New Roman" w:eastAsia="Times New Roman" w:hAnsi="Times New Roman" w:cs="Times New Roman"/>
      <w:sz w:val="20"/>
      <w:szCs w:val="20"/>
      <w:lang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odrka1">
    <w:name w:val="odrážka 1"/>
    <w:rsid w:val="00681717"/>
    <w:pPr>
      <w:numPr>
        <w:numId w:val="13"/>
      </w:numPr>
    </w:pPr>
  </w:style>
  <w:style w:type="paragraph" w:customStyle="1" w:styleId="Clanek11">
    <w:name w:val="Clanek 1.1"/>
    <w:basedOn w:val="Normln"/>
    <w:link w:val="Clanek11Char"/>
    <w:qFormat/>
    <w:rsid w:val="00ED7F57"/>
    <w:pPr>
      <w:tabs>
        <w:tab w:val="num" w:pos="2552"/>
      </w:tabs>
      <w:spacing w:after="60" w:line="280" w:lineRule="exact"/>
      <w:ind w:left="2552" w:hanging="851"/>
      <w:jc w:val="both"/>
    </w:pPr>
    <w:rPr>
      <w:rFonts w:ascii="Arial" w:hAnsi="Arial" w:cs="Arial"/>
      <w:sz w:val="20"/>
      <w:szCs w:val="20"/>
      <w:lang w:eastAsia="ar-SA"/>
    </w:rPr>
  </w:style>
  <w:style w:type="character" w:customStyle="1" w:styleId="Clanek11Char">
    <w:name w:val="Clanek 1.1 Char"/>
    <w:link w:val="Clanek11"/>
    <w:locked/>
    <w:rsid w:val="00ED7F57"/>
    <w:rPr>
      <w:rFonts w:ascii="Arial" w:eastAsia="Times New Roman" w:hAnsi="Arial" w:cs="Arial"/>
      <w:sz w:val="20"/>
      <w:szCs w:val="20"/>
      <w:lang w:eastAsia="ar-SA"/>
    </w:rPr>
  </w:style>
  <w:style w:type="paragraph" w:styleId="Textpoznpodarou">
    <w:name w:val="footnote text"/>
    <w:basedOn w:val="Normln"/>
    <w:link w:val="TextpoznpodarouChar"/>
    <w:uiPriority w:val="99"/>
    <w:semiHidden/>
    <w:unhideWhenUsed/>
    <w:rsid w:val="0003770B"/>
    <w:rPr>
      <w:sz w:val="20"/>
      <w:szCs w:val="20"/>
    </w:rPr>
  </w:style>
  <w:style w:type="character" w:customStyle="1" w:styleId="TextpoznpodarouChar">
    <w:name w:val="Text pozn. pod čarou Char"/>
    <w:basedOn w:val="Standardnpsmoodstavce"/>
    <w:link w:val="Textpoznpodarou"/>
    <w:uiPriority w:val="99"/>
    <w:semiHidden/>
    <w:rsid w:val="0003770B"/>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0377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99843">
      <w:bodyDiv w:val="1"/>
      <w:marLeft w:val="0"/>
      <w:marRight w:val="0"/>
      <w:marTop w:val="0"/>
      <w:marBottom w:val="0"/>
      <w:divBdr>
        <w:top w:val="none" w:sz="0" w:space="0" w:color="auto"/>
        <w:left w:val="none" w:sz="0" w:space="0" w:color="auto"/>
        <w:bottom w:val="none" w:sz="0" w:space="0" w:color="auto"/>
        <w:right w:val="none" w:sz="0" w:space="0" w:color="auto"/>
      </w:divBdr>
    </w:div>
    <w:div w:id="431046370">
      <w:bodyDiv w:val="1"/>
      <w:marLeft w:val="0"/>
      <w:marRight w:val="0"/>
      <w:marTop w:val="0"/>
      <w:marBottom w:val="0"/>
      <w:divBdr>
        <w:top w:val="none" w:sz="0" w:space="0" w:color="auto"/>
        <w:left w:val="none" w:sz="0" w:space="0" w:color="auto"/>
        <w:bottom w:val="none" w:sz="0" w:space="0" w:color="auto"/>
        <w:right w:val="none" w:sz="0" w:space="0" w:color="auto"/>
      </w:divBdr>
    </w:div>
    <w:div w:id="512107271">
      <w:bodyDiv w:val="1"/>
      <w:marLeft w:val="0"/>
      <w:marRight w:val="0"/>
      <w:marTop w:val="0"/>
      <w:marBottom w:val="0"/>
      <w:divBdr>
        <w:top w:val="none" w:sz="0" w:space="0" w:color="auto"/>
        <w:left w:val="none" w:sz="0" w:space="0" w:color="auto"/>
        <w:bottom w:val="none" w:sz="0" w:space="0" w:color="auto"/>
        <w:right w:val="none" w:sz="0" w:space="0" w:color="auto"/>
      </w:divBdr>
    </w:div>
    <w:div w:id="703792294">
      <w:bodyDiv w:val="1"/>
      <w:marLeft w:val="0"/>
      <w:marRight w:val="0"/>
      <w:marTop w:val="0"/>
      <w:marBottom w:val="0"/>
      <w:divBdr>
        <w:top w:val="none" w:sz="0" w:space="0" w:color="auto"/>
        <w:left w:val="none" w:sz="0" w:space="0" w:color="auto"/>
        <w:bottom w:val="none" w:sz="0" w:space="0" w:color="auto"/>
        <w:right w:val="none" w:sz="0" w:space="0" w:color="auto"/>
      </w:divBdr>
    </w:div>
    <w:div w:id="784081387">
      <w:bodyDiv w:val="1"/>
      <w:marLeft w:val="0"/>
      <w:marRight w:val="0"/>
      <w:marTop w:val="0"/>
      <w:marBottom w:val="0"/>
      <w:divBdr>
        <w:top w:val="none" w:sz="0" w:space="0" w:color="auto"/>
        <w:left w:val="none" w:sz="0" w:space="0" w:color="auto"/>
        <w:bottom w:val="none" w:sz="0" w:space="0" w:color="auto"/>
        <w:right w:val="none" w:sz="0" w:space="0" w:color="auto"/>
      </w:divBdr>
    </w:div>
    <w:div w:id="1184637979">
      <w:bodyDiv w:val="1"/>
      <w:marLeft w:val="0"/>
      <w:marRight w:val="0"/>
      <w:marTop w:val="0"/>
      <w:marBottom w:val="0"/>
      <w:divBdr>
        <w:top w:val="none" w:sz="0" w:space="0" w:color="auto"/>
        <w:left w:val="none" w:sz="0" w:space="0" w:color="auto"/>
        <w:bottom w:val="none" w:sz="0" w:space="0" w:color="auto"/>
        <w:right w:val="none" w:sz="0" w:space="0" w:color="auto"/>
      </w:divBdr>
    </w:div>
    <w:div w:id="1252199073">
      <w:bodyDiv w:val="1"/>
      <w:marLeft w:val="0"/>
      <w:marRight w:val="0"/>
      <w:marTop w:val="0"/>
      <w:marBottom w:val="0"/>
      <w:divBdr>
        <w:top w:val="none" w:sz="0" w:space="0" w:color="auto"/>
        <w:left w:val="none" w:sz="0" w:space="0" w:color="auto"/>
        <w:bottom w:val="none" w:sz="0" w:space="0" w:color="auto"/>
        <w:right w:val="none" w:sz="0" w:space="0" w:color="auto"/>
      </w:divBdr>
    </w:div>
    <w:div w:id="1533569555">
      <w:bodyDiv w:val="1"/>
      <w:marLeft w:val="0"/>
      <w:marRight w:val="0"/>
      <w:marTop w:val="0"/>
      <w:marBottom w:val="0"/>
      <w:divBdr>
        <w:top w:val="none" w:sz="0" w:space="0" w:color="auto"/>
        <w:left w:val="none" w:sz="0" w:space="0" w:color="auto"/>
        <w:bottom w:val="none" w:sz="0" w:space="0" w:color="auto"/>
        <w:right w:val="none" w:sz="0" w:space="0" w:color="auto"/>
      </w:divBdr>
    </w:div>
    <w:div w:id="1784837418">
      <w:bodyDiv w:val="1"/>
      <w:marLeft w:val="0"/>
      <w:marRight w:val="0"/>
      <w:marTop w:val="0"/>
      <w:marBottom w:val="0"/>
      <w:divBdr>
        <w:top w:val="none" w:sz="0" w:space="0" w:color="auto"/>
        <w:left w:val="none" w:sz="0" w:space="0" w:color="auto"/>
        <w:bottom w:val="none" w:sz="0" w:space="0" w:color="auto"/>
        <w:right w:val="none" w:sz="0" w:space="0" w:color="auto"/>
      </w:divBdr>
    </w:div>
    <w:div w:id="2131630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AA409-4929-42B4-80B6-AEC137D48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11166</Words>
  <Characters>65883</Characters>
  <Application>Microsoft Office Word</Application>
  <DocSecurity>0</DocSecurity>
  <Lines>549</Lines>
  <Paragraphs>153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2023-03-30T06:07:00Z</dcterms:created>
  <dcterms:modified xsi:type="dcterms:W3CDTF">2023-03-30T06:15:00Z</dcterms:modified>
</cp:coreProperties>
</file>